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88BFD67" w14:textId="77777777" w:rsidR="007D0DB8" w:rsidRDefault="00DA6D90">
      <w:pPr>
        <w:spacing w:line="540" w:lineRule="exact"/>
        <w:rPr>
          <w:rFonts w:ascii="仿宋_GB2312" w:eastAsia="仿宋_GB2312" w:hAnsi="仿宋_GB2312" w:cs="仿宋"/>
          <w:sz w:val="32"/>
          <w:szCs w:val="32"/>
        </w:rPr>
      </w:pPr>
      <w:r>
        <w:rPr>
          <w:rFonts w:ascii="仿宋_GB2312" w:eastAsia="仿宋_GB2312" w:hAnsi="仿宋_GB2312" w:cs="仿宋" w:hint="eastAsia"/>
          <w:sz w:val="32"/>
          <w:szCs w:val="32"/>
        </w:rPr>
        <w:t>附件</w:t>
      </w:r>
      <w:r w:rsidR="00393250">
        <w:rPr>
          <w:rFonts w:ascii="仿宋_GB2312" w:eastAsia="仿宋_GB2312" w:hAnsi="仿宋_GB2312" w:cs="仿宋"/>
          <w:sz w:val="32"/>
          <w:szCs w:val="32"/>
        </w:rPr>
        <w:t>3</w:t>
      </w:r>
      <w:r>
        <w:rPr>
          <w:rFonts w:ascii="仿宋_GB2312" w:eastAsia="仿宋_GB2312" w:hAnsi="仿宋_GB2312" w:cs="仿宋" w:hint="eastAsia"/>
          <w:sz w:val="32"/>
          <w:szCs w:val="32"/>
        </w:rPr>
        <w:t>：结项材料及格式要求</w:t>
      </w:r>
    </w:p>
    <w:p w14:paraId="1D8517CF" w14:textId="77777777" w:rsidR="007D0DB8" w:rsidRDefault="007D0DB8">
      <w:pPr>
        <w:spacing w:line="580" w:lineRule="exact"/>
        <w:ind w:firstLineChars="200" w:firstLine="880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</w:p>
    <w:p w14:paraId="15EF2D4E" w14:textId="09D395D0" w:rsidR="007D0DB8" w:rsidRDefault="00DA6D90">
      <w:pPr>
        <w:spacing w:line="580" w:lineRule="exact"/>
        <w:ind w:firstLineChars="200" w:firstLine="880"/>
        <w:jc w:val="center"/>
        <w:rPr>
          <w:rFonts w:ascii="黑体" w:eastAsia="黑体" w:hAnsi="方正小标宋简体" w:cs="方正小标宋简体"/>
          <w:sz w:val="44"/>
          <w:szCs w:val="44"/>
        </w:rPr>
      </w:pPr>
      <w:r>
        <w:rPr>
          <w:rFonts w:ascii="黑体" w:eastAsia="黑体" w:hAnsi="方正小标宋简体" w:cs="方正小标宋简体" w:hint="eastAsia"/>
          <w:sz w:val="44"/>
          <w:szCs w:val="44"/>
        </w:rPr>
        <w:t>1.</w:t>
      </w:r>
      <w:r w:rsidR="001343B0">
        <w:rPr>
          <w:rFonts w:ascii="黑体" w:eastAsia="黑体" w:hAnsi="方正小标宋简体" w:cs="方正小标宋简体" w:hint="eastAsia"/>
          <w:sz w:val="44"/>
          <w:szCs w:val="44"/>
        </w:rPr>
        <w:t>示范</w:t>
      </w:r>
      <w:r>
        <w:rPr>
          <w:rFonts w:ascii="黑体" w:eastAsia="黑体" w:hAnsi="方正小标宋简体" w:cs="方正小标宋简体" w:hint="eastAsia"/>
          <w:sz w:val="44"/>
          <w:szCs w:val="44"/>
        </w:rPr>
        <w:t>教学视频制作要求</w:t>
      </w:r>
    </w:p>
    <w:p w14:paraId="13A9B94B" w14:textId="77777777" w:rsidR="007D0DB8" w:rsidRDefault="007D0DB8">
      <w:pPr>
        <w:spacing w:line="580" w:lineRule="exact"/>
        <w:ind w:firstLineChars="200" w:firstLine="880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</w:p>
    <w:p w14:paraId="71362F4F" w14:textId="77777777" w:rsidR="007D0DB8" w:rsidRDefault="00DA6D90" w:rsidP="001343B0">
      <w:pPr>
        <w:spacing w:beforeLines="50" w:before="156" w:afterLines="50" w:after="156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主讲人：</w:t>
      </w:r>
      <w:r>
        <w:rPr>
          <w:rFonts w:ascii="仿宋_GB2312" w:eastAsia="仿宋_GB2312" w:hAnsi="仿宋_GB2312" w:cs="仿宋_GB2312" w:hint="eastAsia"/>
          <w:sz w:val="32"/>
          <w:szCs w:val="32"/>
        </w:rPr>
        <w:t>原则上应为项目负责人</w:t>
      </w:r>
    </w:p>
    <w:p w14:paraId="46C1EB53" w14:textId="1526FB2C" w:rsidR="007D0DB8" w:rsidRDefault="00DA6D90" w:rsidP="001343B0">
      <w:pPr>
        <w:spacing w:beforeLines="50" w:before="156" w:afterLines="50" w:after="156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时  长</w:t>
      </w:r>
      <w:r>
        <w:rPr>
          <w:rFonts w:ascii="仿宋_GB2312" w:eastAsia="仿宋_GB2312" w:hAnsi="仿宋_GB2312" w:cs="仿宋_GB2312" w:hint="eastAsia"/>
          <w:sz w:val="32"/>
          <w:szCs w:val="32"/>
        </w:rPr>
        <w:t>：</w:t>
      </w:r>
      <w:r w:rsidR="00393250">
        <w:rPr>
          <w:rFonts w:ascii="仿宋_GB2312" w:eastAsia="仿宋_GB2312" w:hAnsi="仿宋_GB2312" w:cs="仿宋_GB2312"/>
          <w:sz w:val="32"/>
          <w:szCs w:val="32"/>
        </w:rPr>
        <w:t>15</w:t>
      </w:r>
      <w:r w:rsidR="00554478">
        <w:rPr>
          <w:rFonts w:ascii="仿宋_GB2312" w:eastAsia="仿宋_GB2312" w:hAnsi="仿宋_GB2312" w:cs="仿宋_GB2312" w:hint="eastAsia"/>
          <w:sz w:val="32"/>
          <w:szCs w:val="32"/>
        </w:rPr>
        <w:t>-</w:t>
      </w:r>
      <w:r w:rsidR="00393250">
        <w:rPr>
          <w:rFonts w:ascii="仿宋_GB2312" w:eastAsia="仿宋_GB2312" w:hAnsi="仿宋_GB2312" w:cs="仿宋_GB2312"/>
          <w:sz w:val="32"/>
          <w:szCs w:val="32"/>
        </w:rPr>
        <w:t>2</w:t>
      </w:r>
      <w:r>
        <w:rPr>
          <w:rFonts w:ascii="仿宋_GB2312" w:eastAsia="仿宋_GB2312" w:hAnsi="仿宋_GB2312" w:cs="仿宋_GB2312" w:hint="eastAsia"/>
          <w:sz w:val="32"/>
          <w:szCs w:val="32"/>
        </w:rPr>
        <w:t>0分钟</w:t>
      </w:r>
    </w:p>
    <w:p w14:paraId="186DB249" w14:textId="77777777" w:rsidR="00393250" w:rsidRDefault="00DA6D90">
      <w:pPr>
        <w:spacing w:beforeLines="50" w:before="156" w:afterLines="50" w:after="156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制作要求</w:t>
      </w:r>
      <w:r>
        <w:rPr>
          <w:rFonts w:ascii="仿宋_GB2312" w:eastAsia="仿宋_GB2312" w:hAnsi="仿宋_GB2312" w:cs="仿宋_GB2312" w:hint="eastAsia"/>
          <w:sz w:val="32"/>
          <w:szCs w:val="32"/>
        </w:rPr>
        <w:t>：</w:t>
      </w:r>
    </w:p>
    <w:p w14:paraId="435D59E9" w14:textId="77777777" w:rsidR="00393250" w:rsidRDefault="00393250">
      <w:pPr>
        <w:spacing w:beforeLines="50" w:before="156" w:afterLines="50" w:after="156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1、深</w:t>
      </w:r>
      <w:r w:rsidRPr="00393250">
        <w:rPr>
          <w:rFonts w:ascii="仿宋_GB2312" w:eastAsia="仿宋_GB2312" w:hAnsi="仿宋_GB2312" w:cs="仿宋_GB2312" w:hint="eastAsia"/>
          <w:sz w:val="32"/>
          <w:szCs w:val="32"/>
        </w:rPr>
        <w:t>入挖掘提炼课程所蕴含的思政要素</w:t>
      </w:r>
      <w:r>
        <w:rPr>
          <w:rFonts w:ascii="仿宋_GB2312" w:eastAsia="仿宋_GB2312" w:hAnsi="仿宋_GB2312" w:cs="仿宋_GB2312" w:hint="eastAsia"/>
          <w:sz w:val="32"/>
          <w:szCs w:val="32"/>
        </w:rPr>
        <w:t>，严格按照申报书的设计内容进行微课教学拍摄，</w:t>
      </w:r>
      <w:r w:rsidRPr="00393250">
        <w:rPr>
          <w:rFonts w:ascii="仿宋_GB2312" w:eastAsia="仿宋_GB2312" w:hAnsi="仿宋_GB2312" w:cs="仿宋_GB2312" w:hint="eastAsia"/>
          <w:sz w:val="32"/>
          <w:szCs w:val="32"/>
        </w:rPr>
        <w:t>思政育人典型教学案例</w:t>
      </w:r>
      <w:r>
        <w:rPr>
          <w:rFonts w:ascii="仿宋_GB2312" w:eastAsia="仿宋_GB2312" w:hAnsi="仿宋_GB2312" w:cs="仿宋_GB2312" w:hint="eastAsia"/>
          <w:sz w:val="32"/>
          <w:szCs w:val="32"/>
        </w:rPr>
        <w:t>须融于教学设计中，在视频教学中得以体现。</w:t>
      </w:r>
    </w:p>
    <w:p w14:paraId="6F4F0CBE" w14:textId="77777777" w:rsidR="007D0DB8" w:rsidRDefault="00393250">
      <w:pPr>
        <w:spacing w:beforeLines="50" w:before="156" w:afterLines="50" w:after="156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/>
          <w:sz w:val="32"/>
          <w:szCs w:val="32"/>
        </w:rPr>
        <w:t>2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 w:rsidR="00DA6D90">
        <w:rPr>
          <w:rFonts w:ascii="仿宋_GB2312" w:eastAsia="仿宋_GB2312" w:hAnsi="仿宋_GB2312" w:cs="仿宋_GB2312" w:hint="eastAsia"/>
          <w:sz w:val="32"/>
          <w:szCs w:val="32"/>
        </w:rPr>
        <w:t>视频采用H.264编码方式，分辨率不低于720p（1280×720,16:9）；成片格式采用MP4格式，提供片头片尾，片头长度在20秒以内，包含示范教学主题、所属课程、主讲人、</w:t>
      </w:r>
      <w:r>
        <w:rPr>
          <w:rFonts w:ascii="仿宋_GB2312" w:eastAsia="仿宋_GB2312" w:hAnsi="仿宋_GB2312" w:cs="仿宋_GB2312" w:hint="eastAsia"/>
          <w:sz w:val="32"/>
          <w:szCs w:val="32"/>
        </w:rPr>
        <w:t>学科专业</w:t>
      </w:r>
      <w:r w:rsidR="00DA6D90">
        <w:rPr>
          <w:rFonts w:ascii="仿宋_GB2312" w:eastAsia="仿宋_GB2312" w:hAnsi="仿宋_GB2312" w:cs="仿宋_GB2312" w:hint="eastAsia"/>
          <w:sz w:val="32"/>
          <w:szCs w:val="32"/>
        </w:rPr>
        <w:t>；视频至少配以一种语言的字幕，字幕要使用符合国家标准的规范字，不出现繁体字、异体字、错别字；拍摄形式可为课堂实录或专业影棚。</w:t>
      </w:r>
    </w:p>
    <w:p w14:paraId="46A8D1B4" w14:textId="77777777" w:rsidR="007D0DB8" w:rsidRDefault="00DA6D90">
      <w:pPr>
        <w:adjustRightInd w:val="0"/>
        <w:snapToGrid w:val="0"/>
        <w:spacing w:beforeLines="50" w:before="156" w:afterLines="50" w:after="156"/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br w:type="page"/>
      </w:r>
    </w:p>
    <w:p w14:paraId="5581C9D2" w14:textId="77777777" w:rsidR="007D0DB8" w:rsidRDefault="00DA6D90">
      <w:pPr>
        <w:spacing w:line="580" w:lineRule="exact"/>
        <w:ind w:firstLineChars="200" w:firstLine="880"/>
        <w:jc w:val="center"/>
        <w:rPr>
          <w:rFonts w:ascii="黑体" w:eastAsia="黑体" w:hAnsi="方正小标宋简体" w:cs="方正小标宋简体"/>
          <w:sz w:val="44"/>
          <w:szCs w:val="44"/>
        </w:rPr>
      </w:pPr>
      <w:r>
        <w:rPr>
          <w:rFonts w:ascii="黑体" w:eastAsia="黑体" w:hAnsi="方正小标宋简体" w:cs="方正小标宋简体" w:hint="eastAsia"/>
          <w:sz w:val="44"/>
          <w:szCs w:val="44"/>
        </w:rPr>
        <w:lastRenderedPageBreak/>
        <w:t>2.教学设计详案写作格式及要求</w:t>
      </w:r>
    </w:p>
    <w:p w14:paraId="6F28588D" w14:textId="77777777" w:rsidR="007D0DB8" w:rsidRDefault="007D0DB8" w:rsidP="001343B0">
      <w:pPr>
        <w:spacing w:beforeLines="50" w:before="156" w:line="360" w:lineRule="exact"/>
        <w:rPr>
          <w:rFonts w:ascii="宋体" w:hAnsi="宋体"/>
          <w:b/>
          <w:bCs/>
          <w:color w:val="000000"/>
          <w:sz w:val="24"/>
        </w:rPr>
      </w:pPr>
    </w:p>
    <w:tbl>
      <w:tblPr>
        <w:tblW w:w="8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1"/>
        <w:gridCol w:w="2522"/>
        <w:gridCol w:w="1701"/>
        <w:gridCol w:w="283"/>
        <w:gridCol w:w="709"/>
        <w:gridCol w:w="709"/>
        <w:gridCol w:w="617"/>
      </w:tblGrid>
      <w:tr w:rsidR="007D0DB8" w14:paraId="3AAD2EC8" w14:textId="77777777">
        <w:trPr>
          <w:trHeight w:val="520"/>
        </w:trPr>
        <w:tc>
          <w:tcPr>
            <w:tcW w:w="8522" w:type="dxa"/>
            <w:gridSpan w:val="7"/>
            <w:noWrap/>
            <w:vAlign w:val="center"/>
          </w:tcPr>
          <w:p w14:paraId="79D9FC33" w14:textId="77777777" w:rsidR="007D0DB8" w:rsidRDefault="00DA6D90">
            <w:pPr>
              <w:spacing w:line="360" w:lineRule="exact"/>
              <w:jc w:val="center"/>
              <w:rPr>
                <w:rFonts w:ascii="黑体" w:eastAsia="黑体" w:hAnsi="黑体" w:cs="黑体"/>
                <w:b/>
                <w:bCs/>
                <w:color w:val="00000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sz w:val="32"/>
                <w:szCs w:val="32"/>
              </w:rPr>
              <w:t>基本信息</w:t>
            </w:r>
          </w:p>
        </w:tc>
      </w:tr>
      <w:tr w:rsidR="007D0DB8" w14:paraId="482C11E6" w14:textId="77777777">
        <w:trPr>
          <w:trHeight w:val="600"/>
        </w:trPr>
        <w:tc>
          <w:tcPr>
            <w:tcW w:w="1981" w:type="dxa"/>
            <w:noWrap/>
            <w:vAlign w:val="center"/>
          </w:tcPr>
          <w:p w14:paraId="20E88B0C" w14:textId="77777777" w:rsidR="007D0DB8" w:rsidRDefault="00DA6D90">
            <w:pPr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课程名称</w:t>
            </w:r>
          </w:p>
        </w:tc>
        <w:tc>
          <w:tcPr>
            <w:tcW w:w="2522" w:type="dxa"/>
            <w:noWrap/>
            <w:vAlign w:val="center"/>
          </w:tcPr>
          <w:p w14:paraId="142AFD6A" w14:textId="77777777" w:rsidR="007D0DB8" w:rsidRDefault="007D0DB8">
            <w:pPr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1701" w:type="dxa"/>
            <w:noWrap/>
            <w:vAlign w:val="center"/>
          </w:tcPr>
          <w:p w14:paraId="50488BDF" w14:textId="77777777" w:rsidR="007D0DB8" w:rsidRDefault="00DA6D90">
            <w:pPr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课程总学时</w:t>
            </w:r>
          </w:p>
        </w:tc>
        <w:tc>
          <w:tcPr>
            <w:tcW w:w="992" w:type="dxa"/>
            <w:gridSpan w:val="2"/>
            <w:noWrap/>
            <w:vAlign w:val="center"/>
          </w:tcPr>
          <w:p w14:paraId="0A2AC4FA" w14:textId="77777777" w:rsidR="007D0DB8" w:rsidRDefault="007D0DB8">
            <w:pPr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709" w:type="dxa"/>
            <w:noWrap/>
            <w:vAlign w:val="center"/>
          </w:tcPr>
          <w:p w14:paraId="25D371EE" w14:textId="77777777" w:rsidR="007D0DB8" w:rsidRDefault="00DA6D90">
            <w:pPr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学分</w:t>
            </w:r>
          </w:p>
        </w:tc>
        <w:tc>
          <w:tcPr>
            <w:tcW w:w="617" w:type="dxa"/>
            <w:noWrap/>
            <w:vAlign w:val="center"/>
          </w:tcPr>
          <w:p w14:paraId="3BC67966" w14:textId="77777777" w:rsidR="007D0DB8" w:rsidRDefault="007D0DB8">
            <w:pPr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</w:tr>
      <w:tr w:rsidR="007D0DB8" w14:paraId="179A8ADB" w14:textId="77777777">
        <w:trPr>
          <w:trHeight w:val="380"/>
        </w:trPr>
        <w:tc>
          <w:tcPr>
            <w:tcW w:w="1981" w:type="dxa"/>
            <w:noWrap/>
            <w:vAlign w:val="center"/>
          </w:tcPr>
          <w:p w14:paraId="5DB78835" w14:textId="77777777" w:rsidR="007D0DB8" w:rsidRDefault="00DA6D90">
            <w:pPr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示范教学主题</w:t>
            </w:r>
          </w:p>
        </w:tc>
        <w:tc>
          <w:tcPr>
            <w:tcW w:w="6541" w:type="dxa"/>
            <w:gridSpan w:val="6"/>
            <w:noWrap/>
            <w:vAlign w:val="center"/>
          </w:tcPr>
          <w:p w14:paraId="64F1496B" w14:textId="77777777" w:rsidR="007D0DB8" w:rsidRDefault="007D0DB8">
            <w:pPr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</w:tr>
      <w:tr w:rsidR="007D0DB8" w14:paraId="7284339D" w14:textId="77777777">
        <w:trPr>
          <w:trHeight w:val="90"/>
        </w:trPr>
        <w:tc>
          <w:tcPr>
            <w:tcW w:w="1981" w:type="dxa"/>
            <w:noWrap/>
            <w:vAlign w:val="center"/>
          </w:tcPr>
          <w:p w14:paraId="1ECDA623" w14:textId="77777777" w:rsidR="007D0DB8" w:rsidRDefault="00DA6D90">
            <w:pPr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所属章节</w:t>
            </w:r>
          </w:p>
        </w:tc>
        <w:tc>
          <w:tcPr>
            <w:tcW w:w="2522" w:type="dxa"/>
            <w:noWrap/>
            <w:vAlign w:val="center"/>
          </w:tcPr>
          <w:p w14:paraId="526B577E" w14:textId="77777777" w:rsidR="007D0DB8" w:rsidRDefault="007D0DB8">
            <w:pPr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1984" w:type="dxa"/>
            <w:gridSpan w:val="2"/>
            <w:noWrap/>
            <w:vAlign w:val="center"/>
          </w:tcPr>
          <w:p w14:paraId="7B086140" w14:textId="77777777" w:rsidR="007D0DB8" w:rsidRDefault="00DA6D90">
            <w:pPr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授课对象</w:t>
            </w:r>
          </w:p>
        </w:tc>
        <w:tc>
          <w:tcPr>
            <w:tcW w:w="2035" w:type="dxa"/>
            <w:gridSpan w:val="3"/>
            <w:noWrap/>
            <w:vAlign w:val="center"/>
          </w:tcPr>
          <w:p w14:paraId="0B87C459" w14:textId="77777777" w:rsidR="007D0DB8" w:rsidRDefault="007D0DB8">
            <w:pPr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</w:tr>
      <w:tr w:rsidR="007D0DB8" w14:paraId="212A0684" w14:textId="77777777">
        <w:trPr>
          <w:trHeight w:val="407"/>
        </w:trPr>
        <w:tc>
          <w:tcPr>
            <w:tcW w:w="1981" w:type="dxa"/>
            <w:noWrap/>
            <w:vAlign w:val="center"/>
          </w:tcPr>
          <w:p w14:paraId="54BD1175" w14:textId="77777777" w:rsidR="007D0DB8" w:rsidRDefault="00DA6D90">
            <w:pPr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项目负责人</w:t>
            </w:r>
          </w:p>
        </w:tc>
        <w:tc>
          <w:tcPr>
            <w:tcW w:w="2522" w:type="dxa"/>
            <w:noWrap/>
            <w:vAlign w:val="center"/>
          </w:tcPr>
          <w:p w14:paraId="7453A66B" w14:textId="77777777" w:rsidR="007D0DB8" w:rsidRDefault="007D0DB8">
            <w:pPr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1984" w:type="dxa"/>
            <w:gridSpan w:val="2"/>
            <w:noWrap/>
            <w:vAlign w:val="center"/>
          </w:tcPr>
          <w:p w14:paraId="48244CCF" w14:textId="77777777" w:rsidR="007D0DB8" w:rsidRDefault="00DA6D90">
            <w:pPr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详案执笔人</w:t>
            </w:r>
          </w:p>
        </w:tc>
        <w:tc>
          <w:tcPr>
            <w:tcW w:w="2035" w:type="dxa"/>
            <w:gridSpan w:val="3"/>
            <w:noWrap/>
            <w:vAlign w:val="center"/>
          </w:tcPr>
          <w:p w14:paraId="33A37771" w14:textId="77777777" w:rsidR="007D0DB8" w:rsidRDefault="007D0DB8">
            <w:pPr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</w:tr>
      <w:tr w:rsidR="007D0DB8" w14:paraId="536D6910" w14:textId="77777777">
        <w:trPr>
          <w:trHeight w:val="450"/>
        </w:trPr>
        <w:tc>
          <w:tcPr>
            <w:tcW w:w="8522" w:type="dxa"/>
            <w:gridSpan w:val="7"/>
            <w:noWrap/>
            <w:vAlign w:val="center"/>
          </w:tcPr>
          <w:p w14:paraId="6448AEF9" w14:textId="77777777" w:rsidR="007D0DB8" w:rsidRDefault="00DA6D90">
            <w:pPr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sz w:val="32"/>
                <w:szCs w:val="32"/>
              </w:rPr>
              <w:t>教学设计</w:t>
            </w:r>
          </w:p>
        </w:tc>
      </w:tr>
      <w:tr w:rsidR="007D0DB8" w14:paraId="5B1024CF" w14:textId="77777777">
        <w:trPr>
          <w:trHeight w:val="873"/>
        </w:trPr>
        <w:tc>
          <w:tcPr>
            <w:tcW w:w="1981" w:type="dxa"/>
            <w:noWrap/>
            <w:vAlign w:val="center"/>
          </w:tcPr>
          <w:p w14:paraId="27646627" w14:textId="77777777" w:rsidR="007D0DB8" w:rsidRDefault="00DA6D90" w:rsidP="00476F6D">
            <w:pPr>
              <w:spacing w:line="360" w:lineRule="exact"/>
              <w:jc w:val="left"/>
              <w:rPr>
                <w:rFonts w:ascii="宋体" w:hAnsi="宋体"/>
                <w:b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教学主要目标</w:t>
            </w:r>
          </w:p>
        </w:tc>
        <w:tc>
          <w:tcPr>
            <w:tcW w:w="6541" w:type="dxa"/>
            <w:gridSpan w:val="6"/>
            <w:noWrap/>
            <w:vAlign w:val="center"/>
          </w:tcPr>
          <w:p w14:paraId="51AFA9C1" w14:textId="77777777" w:rsidR="0083560E" w:rsidRDefault="00DA6D90" w:rsidP="000770FA">
            <w:pPr>
              <w:spacing w:line="360" w:lineRule="exact"/>
              <w:jc w:val="left"/>
              <w:rPr>
                <w:rFonts w:ascii="宋体" w:hAnsi="宋体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包括学生理解、掌握、领会、应用、综合、分析的</w:t>
            </w:r>
            <w:r>
              <w:rPr>
                <w:rFonts w:ascii="仿宋_GB2312" w:eastAsia="仿宋_GB2312" w:hAnsi="仿宋_GB2312"/>
                <w:sz w:val="24"/>
              </w:rPr>
              <w:t>目标</w:t>
            </w:r>
            <w:r w:rsidR="00476F6D">
              <w:rPr>
                <w:rFonts w:ascii="仿宋_GB2312" w:eastAsia="仿宋_GB2312" w:hAnsi="仿宋_GB2312" w:hint="eastAsia"/>
                <w:sz w:val="24"/>
              </w:rPr>
              <w:t>，应体现课程思政目标</w:t>
            </w:r>
          </w:p>
        </w:tc>
      </w:tr>
      <w:tr w:rsidR="007D0DB8" w14:paraId="7FF57A90" w14:textId="77777777">
        <w:trPr>
          <w:trHeight w:val="616"/>
        </w:trPr>
        <w:tc>
          <w:tcPr>
            <w:tcW w:w="1981" w:type="dxa"/>
            <w:noWrap/>
            <w:vAlign w:val="center"/>
          </w:tcPr>
          <w:p w14:paraId="1560EEEC" w14:textId="77777777" w:rsidR="007D0DB8" w:rsidRDefault="00DA6D90">
            <w:pPr>
              <w:spacing w:line="360" w:lineRule="exact"/>
              <w:jc w:val="left"/>
              <w:rPr>
                <w:rFonts w:ascii="宋体" w:hAnsi="宋体"/>
                <w:b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教学设计理念</w:t>
            </w:r>
          </w:p>
          <w:p w14:paraId="42BA7F6B" w14:textId="77777777" w:rsidR="007D0DB8" w:rsidRDefault="00DA6D90">
            <w:pPr>
              <w:spacing w:line="360" w:lineRule="exact"/>
              <w:jc w:val="left"/>
              <w:rPr>
                <w:rFonts w:ascii="宋体" w:hAnsi="宋体"/>
                <w:b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和基本思路</w:t>
            </w:r>
          </w:p>
        </w:tc>
        <w:tc>
          <w:tcPr>
            <w:tcW w:w="6541" w:type="dxa"/>
            <w:gridSpan w:val="6"/>
            <w:noWrap/>
            <w:vAlign w:val="center"/>
          </w:tcPr>
          <w:p w14:paraId="07B701BE" w14:textId="77777777" w:rsidR="007D0DB8" w:rsidDel="0018755A" w:rsidRDefault="00DA6D90">
            <w:pPr>
              <w:spacing w:line="360" w:lineRule="exact"/>
              <w:jc w:val="center"/>
              <w:rPr>
                <w:del w:id="0" w:author="admin" w:date="2020-10-30T10:10:00Z"/>
                <w:rFonts w:ascii="宋体" w:hAnsi="宋体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仿宋_GB2312"/>
                <w:sz w:val="24"/>
              </w:rPr>
              <w:t>教师</w:t>
            </w:r>
            <w:r>
              <w:rPr>
                <w:rFonts w:ascii="仿宋_GB2312" w:eastAsia="仿宋_GB2312" w:hAnsi="仿宋_GB2312" w:hint="eastAsia"/>
                <w:sz w:val="24"/>
              </w:rPr>
              <w:t>设计</w:t>
            </w:r>
            <w:r>
              <w:rPr>
                <w:rFonts w:ascii="仿宋_GB2312" w:eastAsia="仿宋_GB2312" w:hAnsi="仿宋_GB2312"/>
                <w:sz w:val="24"/>
              </w:rPr>
              <w:t>本节课程的理念与教学思想，</w:t>
            </w:r>
            <w:r>
              <w:rPr>
                <w:rFonts w:ascii="仿宋_GB2312" w:eastAsia="仿宋_GB2312" w:hAnsi="仿宋_GB2312" w:hint="eastAsia"/>
                <w:sz w:val="24"/>
              </w:rPr>
              <w:t>教学</w:t>
            </w:r>
            <w:r>
              <w:rPr>
                <w:rFonts w:ascii="仿宋_GB2312" w:eastAsia="仿宋_GB2312" w:hAnsi="仿宋_GB2312"/>
                <w:sz w:val="24"/>
              </w:rPr>
              <w:t>设计</w:t>
            </w:r>
            <w:r>
              <w:rPr>
                <w:rFonts w:ascii="仿宋_GB2312" w:eastAsia="仿宋_GB2312" w:hAnsi="仿宋_GB2312" w:hint="eastAsia"/>
                <w:sz w:val="24"/>
              </w:rPr>
              <w:t>的</w:t>
            </w:r>
            <w:r>
              <w:rPr>
                <w:rFonts w:ascii="仿宋_GB2312" w:eastAsia="仿宋_GB2312" w:hAnsi="仿宋_GB2312"/>
                <w:sz w:val="24"/>
              </w:rPr>
              <w:t>主要思路</w:t>
            </w:r>
          </w:p>
          <w:p w14:paraId="12CA8FA5" w14:textId="77777777" w:rsidR="007D0DB8" w:rsidRDefault="007D0DB8" w:rsidP="0018755A">
            <w:pPr>
              <w:spacing w:line="360" w:lineRule="exact"/>
              <w:jc w:val="center"/>
              <w:rPr>
                <w:rFonts w:ascii="宋体" w:hAnsi="宋体" w:hint="eastAsia"/>
                <w:b/>
                <w:bCs/>
                <w:color w:val="000000"/>
                <w:sz w:val="24"/>
              </w:rPr>
            </w:pPr>
          </w:p>
        </w:tc>
      </w:tr>
      <w:tr w:rsidR="0018755A" w14:paraId="31F1A3C4" w14:textId="77777777">
        <w:trPr>
          <w:trHeight w:val="616"/>
          <w:ins w:id="1" w:author="admin" w:date="2020-10-30T10:10:00Z"/>
        </w:trPr>
        <w:tc>
          <w:tcPr>
            <w:tcW w:w="1981" w:type="dxa"/>
            <w:noWrap/>
            <w:vAlign w:val="center"/>
          </w:tcPr>
          <w:p w14:paraId="6448FA78" w14:textId="24F05804" w:rsidR="0018755A" w:rsidRDefault="0018755A">
            <w:pPr>
              <w:spacing w:line="360" w:lineRule="exact"/>
              <w:jc w:val="left"/>
              <w:rPr>
                <w:ins w:id="2" w:author="admin" w:date="2020-10-30T10:10:00Z"/>
                <w:rFonts w:ascii="宋体" w:hAnsi="宋体" w:hint="eastAsia"/>
                <w:b/>
                <w:bCs/>
                <w:color w:val="000000"/>
                <w:sz w:val="24"/>
              </w:rPr>
            </w:pPr>
            <w:ins w:id="3" w:author="admin" w:date="2020-10-30T10:10:00Z">
              <w:r>
                <w:rPr>
                  <w:rFonts w:ascii="宋体" w:hAnsi="宋体" w:hint="eastAsia"/>
                  <w:b/>
                  <w:bCs/>
                  <w:color w:val="000000"/>
                  <w:sz w:val="24"/>
                </w:rPr>
                <w:t>课程思政元素</w:t>
              </w:r>
            </w:ins>
          </w:p>
        </w:tc>
        <w:tc>
          <w:tcPr>
            <w:tcW w:w="6541" w:type="dxa"/>
            <w:gridSpan w:val="6"/>
            <w:noWrap/>
            <w:vAlign w:val="center"/>
          </w:tcPr>
          <w:p w14:paraId="5EBDC9C0" w14:textId="77777777" w:rsidR="0018755A" w:rsidRDefault="0018755A">
            <w:pPr>
              <w:spacing w:line="360" w:lineRule="exact"/>
              <w:jc w:val="center"/>
              <w:rPr>
                <w:ins w:id="4" w:author="admin" w:date="2020-10-30T10:10:00Z"/>
                <w:rFonts w:ascii="仿宋_GB2312" w:eastAsia="仿宋_GB2312" w:hAnsi="仿宋_GB2312"/>
                <w:sz w:val="24"/>
              </w:rPr>
            </w:pPr>
          </w:p>
        </w:tc>
      </w:tr>
      <w:tr w:rsidR="00476F6D" w:rsidDel="00DC19C3" w14:paraId="0488EC55" w14:textId="720835B8" w:rsidTr="00DC19C3">
        <w:trPr>
          <w:trHeight w:val="589"/>
          <w:ins w:id="5" w:author="微软用户" w:date="2020-10-29T23:27:00Z"/>
          <w:del w:id="6" w:author="414891979@qq.com" w:date="2020-10-30T07:45:00Z"/>
        </w:trPr>
        <w:tc>
          <w:tcPr>
            <w:tcW w:w="1981" w:type="dxa"/>
            <w:shd w:val="clear" w:color="auto" w:fill="FFFFFF" w:themeFill="background1"/>
            <w:noWrap/>
            <w:vAlign w:val="center"/>
          </w:tcPr>
          <w:p w14:paraId="076BED69" w14:textId="73BCB69E" w:rsidR="00476F6D" w:rsidRPr="000770FA" w:rsidDel="00DC19C3" w:rsidRDefault="00DC19C3" w:rsidP="009B3C80">
            <w:pPr>
              <w:spacing w:line="360" w:lineRule="exact"/>
              <w:jc w:val="left"/>
              <w:rPr>
                <w:ins w:id="7" w:author="微软用户" w:date="2020-10-29T23:27:00Z"/>
                <w:del w:id="8" w:author="414891979@qq.com" w:date="2020-10-30T07:45:00Z"/>
                <w:rFonts w:ascii="宋体" w:hAnsi="宋体"/>
                <w:b/>
                <w:bCs/>
                <w:color w:val="000000" w:themeColor="text1"/>
                <w:sz w:val="24"/>
              </w:rPr>
            </w:pPr>
            <w:ins w:id="9" w:author="414891979@qq.com" w:date="2020-10-30T07:46:00Z">
              <w:r w:rsidRPr="00DC19C3">
                <w:rPr>
                  <w:rFonts w:ascii="宋体" w:hAnsi="宋体" w:hint="eastAsia"/>
                  <w:b/>
                  <w:bCs/>
                  <w:color w:val="000000"/>
                  <w:sz w:val="24"/>
                </w:rPr>
                <w:t>课程思政元素</w:t>
              </w:r>
            </w:ins>
          </w:p>
        </w:tc>
        <w:tc>
          <w:tcPr>
            <w:tcW w:w="6541" w:type="dxa"/>
            <w:gridSpan w:val="6"/>
            <w:shd w:val="clear" w:color="auto" w:fill="FFFFFF" w:themeFill="background1"/>
            <w:noWrap/>
            <w:vAlign w:val="center"/>
          </w:tcPr>
          <w:p w14:paraId="527F9BCD" w14:textId="3EE854C1" w:rsidR="00476F6D" w:rsidDel="00DC19C3" w:rsidRDefault="00476F6D" w:rsidP="009B3C80">
            <w:pPr>
              <w:spacing w:line="360" w:lineRule="exact"/>
              <w:jc w:val="center"/>
              <w:rPr>
                <w:ins w:id="10" w:author="微软用户" w:date="2020-10-29T23:27:00Z"/>
                <w:del w:id="11" w:author="414891979@qq.com" w:date="2020-10-30T07:45:00Z"/>
                <w:rFonts w:ascii="宋体" w:hAnsi="宋体"/>
                <w:b/>
                <w:bCs/>
                <w:color w:val="000000"/>
                <w:sz w:val="24"/>
              </w:rPr>
            </w:pPr>
          </w:p>
        </w:tc>
      </w:tr>
      <w:tr w:rsidR="007D0DB8" w14:paraId="07171C55" w14:textId="77777777">
        <w:trPr>
          <w:trHeight w:val="589"/>
        </w:trPr>
        <w:tc>
          <w:tcPr>
            <w:tcW w:w="1981" w:type="dxa"/>
            <w:noWrap/>
            <w:vAlign w:val="center"/>
          </w:tcPr>
          <w:p w14:paraId="13DF18BA" w14:textId="77777777" w:rsidR="007D0DB8" w:rsidRDefault="00DA6D90">
            <w:pPr>
              <w:spacing w:line="360" w:lineRule="exact"/>
              <w:jc w:val="left"/>
              <w:rPr>
                <w:rFonts w:ascii="宋体" w:hAnsi="宋体"/>
                <w:b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教学重点难点</w:t>
            </w:r>
          </w:p>
          <w:p w14:paraId="70C4529C" w14:textId="77777777" w:rsidR="007D0DB8" w:rsidRDefault="00DA6D90">
            <w:pPr>
              <w:spacing w:line="360" w:lineRule="exact"/>
              <w:jc w:val="left"/>
              <w:rPr>
                <w:rFonts w:ascii="宋体" w:hAnsi="宋体"/>
                <w:b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及解决方法</w:t>
            </w:r>
          </w:p>
        </w:tc>
        <w:tc>
          <w:tcPr>
            <w:tcW w:w="6541" w:type="dxa"/>
            <w:gridSpan w:val="6"/>
            <w:noWrap/>
            <w:vAlign w:val="center"/>
          </w:tcPr>
          <w:p w14:paraId="36A22FF8" w14:textId="77777777" w:rsidR="007D0DB8" w:rsidRDefault="007D0DB8">
            <w:pPr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</w:tr>
      <w:tr w:rsidR="007D0DB8" w14:paraId="75D3E32D" w14:textId="77777777">
        <w:tc>
          <w:tcPr>
            <w:tcW w:w="8522" w:type="dxa"/>
            <w:gridSpan w:val="7"/>
            <w:noWrap/>
            <w:vAlign w:val="center"/>
          </w:tcPr>
          <w:p w14:paraId="1CA69730" w14:textId="77777777" w:rsidR="007D0DB8" w:rsidRDefault="00DA6D90">
            <w:pPr>
              <w:spacing w:line="360" w:lineRule="exact"/>
              <w:jc w:val="left"/>
              <w:rPr>
                <w:rFonts w:ascii="宋体" w:hAnsi="宋体"/>
                <w:b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教学过程</w:t>
            </w:r>
          </w:p>
          <w:p w14:paraId="3E02C9A8" w14:textId="77777777" w:rsidR="007D0DB8" w:rsidRDefault="00DA6D90">
            <w:pPr>
              <w:spacing w:line="360" w:lineRule="exact"/>
              <w:jc w:val="left"/>
              <w:rPr>
                <w:rFonts w:ascii="宋体" w:hAnsi="宋体"/>
                <w:b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（包含课堂导入、内容讲解、深入研讨、巩固加深、资料使用、总结拓展等内容）</w:t>
            </w:r>
          </w:p>
          <w:p w14:paraId="0BFEF4DF" w14:textId="77777777" w:rsidR="007D0DB8" w:rsidRDefault="007D0DB8">
            <w:pPr>
              <w:spacing w:line="360" w:lineRule="exact"/>
              <w:jc w:val="left"/>
              <w:rPr>
                <w:rFonts w:ascii="仿宋_GB2312" w:hAnsi="宋体" w:cs="宋体"/>
                <w:color w:val="000000"/>
                <w:kern w:val="0"/>
                <w:sz w:val="28"/>
                <w:szCs w:val="32"/>
              </w:rPr>
            </w:pPr>
          </w:p>
          <w:p w14:paraId="4F04C363" w14:textId="77777777" w:rsidR="007D0DB8" w:rsidRDefault="007D0DB8">
            <w:pPr>
              <w:spacing w:line="360" w:lineRule="exact"/>
              <w:jc w:val="left"/>
              <w:rPr>
                <w:rFonts w:ascii="仿宋_GB2312" w:hAnsi="宋体" w:cs="宋体"/>
                <w:color w:val="000000"/>
                <w:kern w:val="0"/>
                <w:sz w:val="28"/>
                <w:szCs w:val="32"/>
              </w:rPr>
            </w:pPr>
          </w:p>
          <w:p w14:paraId="04C88589" w14:textId="77777777" w:rsidR="007D0DB8" w:rsidRDefault="007D0DB8">
            <w:pPr>
              <w:spacing w:line="360" w:lineRule="exact"/>
              <w:jc w:val="left"/>
              <w:rPr>
                <w:rFonts w:ascii="仿宋_GB2312" w:hAnsi="宋体" w:cs="宋体"/>
                <w:color w:val="000000"/>
                <w:kern w:val="0"/>
                <w:sz w:val="28"/>
                <w:szCs w:val="32"/>
              </w:rPr>
            </w:pPr>
          </w:p>
          <w:p w14:paraId="1BB780B5" w14:textId="77777777" w:rsidR="007D0DB8" w:rsidRDefault="007D0DB8">
            <w:pPr>
              <w:spacing w:line="360" w:lineRule="exact"/>
              <w:jc w:val="left"/>
              <w:rPr>
                <w:rFonts w:ascii="仿宋_GB2312" w:hAnsi="宋体" w:cs="宋体"/>
                <w:color w:val="000000"/>
                <w:kern w:val="0"/>
                <w:sz w:val="28"/>
                <w:szCs w:val="32"/>
              </w:rPr>
            </w:pPr>
          </w:p>
          <w:p w14:paraId="69D17279" w14:textId="77777777" w:rsidR="007D0DB8" w:rsidRDefault="007D0DB8">
            <w:pPr>
              <w:spacing w:line="360" w:lineRule="exact"/>
              <w:jc w:val="left"/>
              <w:rPr>
                <w:rFonts w:ascii="仿宋_GB2312" w:hAnsi="宋体" w:cs="宋体"/>
                <w:color w:val="000000"/>
                <w:kern w:val="0"/>
                <w:sz w:val="28"/>
                <w:szCs w:val="32"/>
              </w:rPr>
            </w:pPr>
          </w:p>
          <w:p w14:paraId="23217A2E" w14:textId="77777777" w:rsidR="007D0DB8" w:rsidRDefault="007D0DB8">
            <w:pPr>
              <w:spacing w:line="360" w:lineRule="exact"/>
              <w:jc w:val="left"/>
              <w:rPr>
                <w:rFonts w:ascii="仿宋_GB2312" w:hAnsi="宋体" w:cs="宋体"/>
                <w:color w:val="000000"/>
                <w:kern w:val="0"/>
                <w:sz w:val="28"/>
                <w:szCs w:val="32"/>
              </w:rPr>
            </w:pPr>
          </w:p>
          <w:p w14:paraId="5658F19B" w14:textId="77777777" w:rsidR="007D0DB8" w:rsidRDefault="007D0DB8">
            <w:pPr>
              <w:spacing w:line="360" w:lineRule="exact"/>
              <w:jc w:val="left"/>
              <w:rPr>
                <w:rFonts w:ascii="仿宋_GB2312" w:hAnsi="宋体" w:cs="宋体"/>
                <w:color w:val="000000"/>
                <w:kern w:val="0"/>
                <w:sz w:val="28"/>
                <w:szCs w:val="32"/>
              </w:rPr>
            </w:pPr>
          </w:p>
          <w:p w14:paraId="2D39984F" w14:textId="77777777" w:rsidR="007D0DB8" w:rsidRDefault="007D0DB8">
            <w:pPr>
              <w:spacing w:line="360" w:lineRule="exact"/>
              <w:jc w:val="left"/>
              <w:rPr>
                <w:rFonts w:ascii="仿宋_GB2312" w:hAnsi="宋体" w:cs="宋体"/>
                <w:color w:val="000000"/>
                <w:kern w:val="0"/>
                <w:sz w:val="28"/>
                <w:szCs w:val="32"/>
              </w:rPr>
            </w:pPr>
          </w:p>
          <w:p w14:paraId="1594CFBD" w14:textId="77777777" w:rsidR="007D0DB8" w:rsidRDefault="007D0DB8">
            <w:pPr>
              <w:spacing w:line="360" w:lineRule="exact"/>
              <w:jc w:val="left"/>
              <w:rPr>
                <w:rFonts w:ascii="仿宋_GB2312" w:hAnsi="宋体" w:cs="宋体"/>
                <w:color w:val="000000"/>
                <w:kern w:val="0"/>
                <w:sz w:val="28"/>
                <w:szCs w:val="32"/>
              </w:rPr>
            </w:pPr>
          </w:p>
          <w:p w14:paraId="08F2529D" w14:textId="77777777" w:rsidR="007D0DB8" w:rsidRDefault="007D0DB8">
            <w:pPr>
              <w:spacing w:line="360" w:lineRule="exact"/>
              <w:jc w:val="left"/>
              <w:rPr>
                <w:rFonts w:ascii="仿宋_GB2312" w:hAnsi="宋体" w:cs="宋体"/>
                <w:color w:val="000000"/>
                <w:kern w:val="0"/>
                <w:sz w:val="28"/>
                <w:szCs w:val="32"/>
              </w:rPr>
            </w:pPr>
          </w:p>
          <w:p w14:paraId="5358196A" w14:textId="77777777" w:rsidR="007D0DB8" w:rsidRDefault="007D0DB8">
            <w:pPr>
              <w:spacing w:line="360" w:lineRule="exact"/>
              <w:jc w:val="left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</w:tr>
      <w:tr w:rsidR="007D0DB8" w14:paraId="32C25422" w14:textId="77777777">
        <w:trPr>
          <w:trHeight w:val="828"/>
        </w:trPr>
        <w:tc>
          <w:tcPr>
            <w:tcW w:w="1981" w:type="dxa"/>
            <w:noWrap/>
            <w:vAlign w:val="center"/>
          </w:tcPr>
          <w:p w14:paraId="5CBF3639" w14:textId="77777777" w:rsidR="007D0DB8" w:rsidRDefault="00DA6D90">
            <w:pPr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教学方法</w:t>
            </w:r>
          </w:p>
          <w:p w14:paraId="2E9012BB" w14:textId="77777777" w:rsidR="007D0DB8" w:rsidRDefault="00DA6D90">
            <w:pPr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或手段创新</w:t>
            </w:r>
          </w:p>
        </w:tc>
        <w:tc>
          <w:tcPr>
            <w:tcW w:w="6541" w:type="dxa"/>
            <w:gridSpan w:val="6"/>
            <w:noWrap/>
            <w:vAlign w:val="center"/>
          </w:tcPr>
          <w:p w14:paraId="682B6A98" w14:textId="77777777" w:rsidR="007D0DB8" w:rsidRDefault="007D0DB8">
            <w:pPr>
              <w:spacing w:line="360" w:lineRule="exact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  <w:p w14:paraId="64A5412D" w14:textId="77777777" w:rsidR="007D0DB8" w:rsidRDefault="007D0DB8">
            <w:pPr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</w:tr>
      <w:tr w:rsidR="007D0DB8" w14:paraId="23C37E48" w14:textId="77777777">
        <w:trPr>
          <w:trHeight w:val="1074"/>
        </w:trPr>
        <w:tc>
          <w:tcPr>
            <w:tcW w:w="1981" w:type="dxa"/>
            <w:noWrap/>
            <w:vAlign w:val="center"/>
          </w:tcPr>
          <w:p w14:paraId="64226EB2" w14:textId="77777777" w:rsidR="007D0DB8" w:rsidRDefault="00DA6D90">
            <w:pPr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推荐阅读书目</w:t>
            </w:r>
          </w:p>
        </w:tc>
        <w:tc>
          <w:tcPr>
            <w:tcW w:w="6541" w:type="dxa"/>
            <w:gridSpan w:val="6"/>
            <w:noWrap/>
            <w:vAlign w:val="center"/>
          </w:tcPr>
          <w:p w14:paraId="17FD9468" w14:textId="77777777" w:rsidR="007D0DB8" w:rsidRDefault="007D0DB8">
            <w:pPr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  <w:p w14:paraId="76332947" w14:textId="77777777" w:rsidR="007D0DB8" w:rsidRDefault="007D0DB8">
            <w:pPr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</w:tr>
    </w:tbl>
    <w:p w14:paraId="1DD062CE" w14:textId="77777777" w:rsidR="00C24AE4" w:rsidRDefault="00C24AE4" w:rsidP="001343B0">
      <w:pPr>
        <w:adjustRightInd w:val="0"/>
        <w:snapToGrid w:val="0"/>
        <w:spacing w:beforeLines="50" w:before="156" w:afterLines="50" w:after="156"/>
        <w:ind w:firstLineChars="200" w:firstLine="880"/>
        <w:jc w:val="center"/>
        <w:rPr>
          <w:rFonts w:ascii="黑体" w:eastAsia="黑体" w:hAnsi="方正小标宋简体" w:cs="方正小标宋简体"/>
          <w:sz w:val="44"/>
          <w:szCs w:val="44"/>
        </w:rPr>
      </w:pPr>
    </w:p>
    <w:p w14:paraId="5E6B39B9" w14:textId="6B36923D" w:rsidR="007D0DB8" w:rsidRDefault="00DA6D90" w:rsidP="001343B0">
      <w:pPr>
        <w:adjustRightInd w:val="0"/>
        <w:snapToGrid w:val="0"/>
        <w:spacing w:beforeLines="50" w:before="156" w:afterLines="50" w:after="156"/>
        <w:jc w:val="center"/>
        <w:rPr>
          <w:rFonts w:ascii="黑体" w:eastAsia="黑体" w:hAnsi="方正小标宋简体" w:cs="方正小标宋简体"/>
          <w:sz w:val="44"/>
          <w:szCs w:val="44"/>
        </w:rPr>
      </w:pPr>
      <w:r>
        <w:rPr>
          <w:rFonts w:ascii="黑体" w:eastAsia="黑体" w:hAnsi="方正小标宋简体" w:cs="方正小标宋简体" w:hint="eastAsia"/>
          <w:sz w:val="44"/>
          <w:szCs w:val="44"/>
        </w:rPr>
        <w:t>3.典型教学案例写作格式及要求</w:t>
      </w:r>
    </w:p>
    <w:p w14:paraId="52925396" w14:textId="77777777" w:rsidR="007D0DB8" w:rsidRDefault="007D0DB8">
      <w:pPr>
        <w:adjustRightInd w:val="0"/>
        <w:snapToGrid w:val="0"/>
        <w:spacing w:beforeLines="50" w:before="156" w:afterLines="50" w:after="156"/>
        <w:ind w:firstLineChars="200" w:firstLine="640"/>
        <w:rPr>
          <w:rFonts w:ascii="方正小标宋简体" w:eastAsia="方正小标宋简体" w:hAnsi="方正小标宋简体" w:cs="方正小标宋简体"/>
          <w:bCs/>
          <w:color w:val="000000"/>
          <w:sz w:val="32"/>
          <w:szCs w:val="32"/>
        </w:rPr>
      </w:pPr>
    </w:p>
    <w:p w14:paraId="529D721D" w14:textId="77777777" w:rsidR="007D0DB8" w:rsidRDefault="00DA6D90">
      <w:pPr>
        <w:adjustRightInd w:val="0"/>
        <w:snapToGrid w:val="0"/>
        <w:spacing w:beforeLines="50" w:before="156" w:afterLines="50" w:after="156"/>
        <w:ind w:firstLineChars="200" w:firstLine="640"/>
        <w:rPr>
          <w:rFonts w:ascii="宋体" w:hAnsi="宋体" w:cs="方正小标宋简体"/>
          <w:bCs/>
          <w:color w:val="000000"/>
          <w:sz w:val="32"/>
          <w:szCs w:val="32"/>
        </w:rPr>
      </w:pPr>
      <w:r>
        <w:rPr>
          <w:rFonts w:ascii="宋体" w:hAnsi="宋体" w:cs="方正小标宋简体" w:hint="eastAsia"/>
          <w:bCs/>
          <w:color w:val="000000"/>
          <w:sz w:val="32"/>
          <w:szCs w:val="32"/>
        </w:rPr>
        <w:t>主标题：“****”（项目名称）课程育人典型教学案例</w:t>
      </w:r>
    </w:p>
    <w:p w14:paraId="7D2FAD74" w14:textId="77777777" w:rsidR="007D0DB8" w:rsidRDefault="00DA6D90">
      <w:pPr>
        <w:spacing w:beforeLines="50" w:before="156" w:line="360" w:lineRule="exact"/>
        <w:rPr>
          <w:rFonts w:ascii="宋体" w:hAnsi="宋体"/>
          <w:b/>
          <w:bCs/>
          <w:color w:val="000000"/>
          <w:sz w:val="24"/>
        </w:rPr>
      </w:pPr>
      <w:r>
        <w:rPr>
          <w:rFonts w:ascii="宋体" w:hAnsi="宋体" w:hint="eastAsia"/>
          <w:b/>
          <w:bCs/>
          <w:color w:val="000000"/>
          <w:sz w:val="24"/>
        </w:rPr>
        <w:t xml:space="preserve">课程名称:                                 授课对象：  </w:t>
      </w:r>
    </w:p>
    <w:p w14:paraId="291E4310" w14:textId="77777777" w:rsidR="007D0DB8" w:rsidRDefault="00DA6D90">
      <w:pPr>
        <w:spacing w:line="360" w:lineRule="exact"/>
        <w:rPr>
          <w:rFonts w:ascii="宋体" w:hAnsi="宋体"/>
          <w:b/>
          <w:bCs/>
          <w:color w:val="000000"/>
          <w:sz w:val="24"/>
        </w:rPr>
      </w:pPr>
      <w:r>
        <w:rPr>
          <w:rFonts w:ascii="宋体" w:hAnsi="宋体" w:hint="eastAsia"/>
          <w:b/>
          <w:bCs/>
          <w:color w:val="000000"/>
          <w:sz w:val="24"/>
        </w:rPr>
        <w:t>课程总学时：                              学  分：</w:t>
      </w:r>
    </w:p>
    <w:p w14:paraId="08FF8379" w14:textId="77777777" w:rsidR="007D0DB8" w:rsidRDefault="00DA6D90">
      <w:pPr>
        <w:spacing w:line="360" w:lineRule="exact"/>
        <w:rPr>
          <w:rFonts w:ascii="宋体" w:hAnsi="宋体"/>
          <w:b/>
          <w:bCs/>
          <w:color w:val="000000"/>
          <w:sz w:val="24"/>
        </w:rPr>
      </w:pPr>
      <w:r>
        <w:rPr>
          <w:rFonts w:ascii="宋体" w:hAnsi="宋体" w:hint="eastAsia"/>
          <w:b/>
          <w:bCs/>
          <w:color w:val="000000"/>
          <w:sz w:val="24"/>
        </w:rPr>
        <w:t>项目负责人：                              案例执笔人：</w:t>
      </w:r>
    </w:p>
    <w:p w14:paraId="4D637772" w14:textId="77777777" w:rsidR="007D0DB8" w:rsidRDefault="007D0DB8">
      <w:pPr>
        <w:spacing w:line="360" w:lineRule="exact"/>
        <w:rPr>
          <w:rFonts w:ascii="宋体" w:hAnsi="宋体"/>
          <w:b/>
          <w:bCs/>
          <w:color w:val="000000"/>
          <w:sz w:val="24"/>
        </w:rPr>
      </w:pPr>
    </w:p>
    <w:p w14:paraId="7BEA3CFB" w14:textId="77777777" w:rsidR="007D0DB8" w:rsidRDefault="00DA6D90" w:rsidP="001343B0">
      <w:pPr>
        <w:spacing w:beforeLines="100" w:before="312" w:line="360" w:lineRule="exact"/>
        <w:rPr>
          <w:rFonts w:ascii="宋体"/>
          <w:b/>
          <w:bCs/>
          <w:color w:val="000000"/>
          <w:sz w:val="24"/>
        </w:rPr>
      </w:pPr>
      <w:r>
        <w:rPr>
          <w:rFonts w:ascii="宋体" w:hAnsi="宋体" w:hint="eastAsia"/>
          <w:b/>
          <w:bCs/>
          <w:color w:val="000000"/>
          <w:sz w:val="24"/>
        </w:rPr>
        <w:t>案例一：</w:t>
      </w:r>
    </w:p>
    <w:p w14:paraId="643270F4" w14:textId="77777777" w:rsidR="007D0DB8" w:rsidRDefault="00DA6D90">
      <w:pPr>
        <w:spacing w:line="360" w:lineRule="exact"/>
        <w:ind w:firstLineChars="200" w:firstLine="480"/>
        <w:rPr>
          <w:rFonts w:ascii="宋体" w:hAnsi="宋体"/>
          <w:bCs/>
          <w:color w:val="000000"/>
          <w:sz w:val="24"/>
        </w:rPr>
      </w:pPr>
      <w:r>
        <w:rPr>
          <w:rFonts w:ascii="宋体" w:hAnsi="宋体" w:hint="eastAsia"/>
          <w:bCs/>
          <w:color w:val="000000"/>
          <w:sz w:val="24"/>
        </w:rPr>
        <w:t xml:space="preserve">1.案例主题：                     </w:t>
      </w:r>
    </w:p>
    <w:p w14:paraId="7E241F92" w14:textId="77777777" w:rsidR="007D0DB8" w:rsidRDefault="00DA6D90">
      <w:pPr>
        <w:spacing w:line="360" w:lineRule="exact"/>
        <w:ind w:firstLineChars="200" w:firstLine="480"/>
        <w:rPr>
          <w:rFonts w:ascii="宋体" w:hAnsi="宋体"/>
          <w:bCs/>
          <w:color w:val="000000"/>
          <w:sz w:val="24"/>
        </w:rPr>
      </w:pPr>
      <w:r>
        <w:rPr>
          <w:rFonts w:ascii="宋体" w:hAnsi="宋体" w:hint="eastAsia"/>
          <w:bCs/>
          <w:color w:val="000000"/>
          <w:sz w:val="24"/>
        </w:rPr>
        <w:t>2.结合章节：</w:t>
      </w:r>
    </w:p>
    <w:p w14:paraId="4ADC2990" w14:textId="77777777" w:rsidR="007D0DB8" w:rsidRDefault="00DA6D90">
      <w:pPr>
        <w:spacing w:line="360" w:lineRule="exact"/>
        <w:ind w:firstLineChars="200" w:firstLine="480"/>
        <w:rPr>
          <w:rFonts w:ascii="宋体" w:hAnsi="宋体"/>
          <w:bCs/>
          <w:color w:val="000000"/>
          <w:sz w:val="24"/>
        </w:rPr>
      </w:pPr>
      <w:r>
        <w:rPr>
          <w:rFonts w:ascii="宋体" w:hAnsi="宋体" w:hint="eastAsia"/>
          <w:bCs/>
          <w:color w:val="000000"/>
          <w:sz w:val="24"/>
        </w:rPr>
        <w:t xml:space="preserve">3.案例意义： </w:t>
      </w:r>
    </w:p>
    <w:p w14:paraId="7B334729" w14:textId="77777777" w:rsidR="007D0DB8" w:rsidRDefault="00DA6D90">
      <w:pPr>
        <w:spacing w:line="360" w:lineRule="exact"/>
        <w:ind w:firstLineChars="250" w:firstLine="525"/>
        <w:rPr>
          <w:rFonts w:ascii="宋体" w:hAnsi="宋体"/>
          <w:color w:val="000000"/>
        </w:rPr>
      </w:pPr>
      <w:r>
        <w:rPr>
          <w:rFonts w:ascii="宋体" w:hAnsi="宋体" w:hint="eastAsia"/>
          <w:color w:val="000000"/>
        </w:rPr>
        <w:t>简述案例所反映的思政映射与融入点，明确案例选用的意义等，字数不超过300字。</w:t>
      </w:r>
    </w:p>
    <w:p w14:paraId="793DE587" w14:textId="77777777" w:rsidR="007D0DB8" w:rsidRDefault="00DA6D90">
      <w:pPr>
        <w:spacing w:line="360" w:lineRule="exact"/>
        <w:ind w:firstLineChars="200" w:firstLine="480"/>
        <w:rPr>
          <w:rFonts w:ascii="宋体" w:hAnsi="宋体"/>
          <w:bCs/>
          <w:color w:val="000000"/>
          <w:sz w:val="24"/>
        </w:rPr>
      </w:pPr>
      <w:r>
        <w:rPr>
          <w:rFonts w:ascii="宋体" w:hAnsi="宋体" w:hint="eastAsia"/>
          <w:bCs/>
          <w:color w:val="000000"/>
          <w:sz w:val="24"/>
        </w:rPr>
        <w:t>4.案例描述：</w:t>
      </w:r>
    </w:p>
    <w:p w14:paraId="569B7323" w14:textId="77777777" w:rsidR="007D0DB8" w:rsidRDefault="00DA6D90">
      <w:pPr>
        <w:spacing w:line="360" w:lineRule="exact"/>
        <w:ind w:firstLineChars="200" w:firstLine="420"/>
        <w:rPr>
          <w:rFonts w:ascii="宋体" w:hAnsi="宋体"/>
          <w:color w:val="000000"/>
        </w:rPr>
      </w:pPr>
      <w:r>
        <w:rPr>
          <w:rFonts w:ascii="宋体" w:hAnsi="宋体" w:hint="eastAsia"/>
          <w:color w:val="000000"/>
        </w:rPr>
        <w:t>对案例进行概括描述，包括教学具体内容，教学方法等设计方案，字数不超过1500字。</w:t>
      </w:r>
    </w:p>
    <w:p w14:paraId="249CF2BD" w14:textId="77777777" w:rsidR="007D0DB8" w:rsidRDefault="00DA6D90">
      <w:pPr>
        <w:spacing w:line="360" w:lineRule="exact"/>
        <w:ind w:firstLineChars="200" w:firstLine="480"/>
        <w:rPr>
          <w:rFonts w:ascii="宋体" w:hAnsi="宋体"/>
          <w:bCs/>
          <w:color w:val="000000"/>
          <w:sz w:val="24"/>
        </w:rPr>
      </w:pPr>
      <w:r>
        <w:rPr>
          <w:rFonts w:ascii="宋体" w:hAnsi="宋体" w:hint="eastAsia"/>
          <w:bCs/>
          <w:color w:val="000000"/>
          <w:sz w:val="24"/>
        </w:rPr>
        <w:t>5.案例反思：</w:t>
      </w:r>
    </w:p>
    <w:p w14:paraId="3418FB27" w14:textId="77777777" w:rsidR="007D0DB8" w:rsidRDefault="00DA6D90">
      <w:pPr>
        <w:spacing w:line="360" w:lineRule="exact"/>
        <w:ind w:firstLineChars="200" w:firstLine="420"/>
        <w:rPr>
          <w:rFonts w:ascii="宋体" w:hAnsi="宋体"/>
          <w:color w:val="000000"/>
        </w:rPr>
      </w:pPr>
      <w:r>
        <w:rPr>
          <w:rFonts w:ascii="宋体" w:hAnsi="宋体" w:hint="eastAsia"/>
          <w:color w:val="000000"/>
        </w:rPr>
        <w:t>简要评析案例教学的实施效果及成果，结合教学实际进行教学反思概述，字数不超过500字。</w:t>
      </w:r>
    </w:p>
    <w:p w14:paraId="3D67CD60" w14:textId="77777777" w:rsidR="007D0DB8" w:rsidRDefault="00DA6D90" w:rsidP="001343B0">
      <w:pPr>
        <w:spacing w:beforeLines="100" w:before="312" w:line="360" w:lineRule="exact"/>
        <w:rPr>
          <w:rFonts w:ascii="宋体"/>
          <w:b/>
          <w:bCs/>
          <w:color w:val="000000"/>
          <w:sz w:val="24"/>
        </w:rPr>
      </w:pPr>
      <w:r>
        <w:rPr>
          <w:rFonts w:ascii="宋体" w:hAnsi="宋体" w:hint="eastAsia"/>
          <w:b/>
          <w:bCs/>
          <w:color w:val="000000"/>
          <w:sz w:val="24"/>
        </w:rPr>
        <w:t>案例二：</w:t>
      </w:r>
    </w:p>
    <w:p w14:paraId="03131E2C" w14:textId="44966F2C" w:rsidR="007D0DB8" w:rsidRDefault="00554478">
      <w:pPr>
        <w:spacing w:line="360" w:lineRule="exact"/>
        <w:ind w:firstLineChars="200" w:firstLine="480"/>
        <w:rPr>
          <w:rFonts w:ascii="宋体" w:hAnsi="宋体"/>
          <w:bCs/>
          <w:color w:val="000000"/>
          <w:sz w:val="24"/>
        </w:rPr>
      </w:pPr>
      <w:r>
        <w:rPr>
          <w:rFonts w:ascii="宋体" w:hAnsi="宋体" w:hint="eastAsia"/>
          <w:bCs/>
          <w:color w:val="000000"/>
          <w:sz w:val="24"/>
        </w:rPr>
        <w:t>…………</w:t>
      </w:r>
    </w:p>
    <w:p w14:paraId="0F7942EC" w14:textId="77777777" w:rsidR="00554478" w:rsidRDefault="00554478" w:rsidP="001343B0">
      <w:pPr>
        <w:spacing w:beforeLines="100" w:before="312" w:line="360" w:lineRule="exact"/>
        <w:rPr>
          <w:rFonts w:ascii="宋体"/>
          <w:b/>
          <w:bCs/>
          <w:color w:val="000000"/>
          <w:sz w:val="24"/>
        </w:rPr>
      </w:pPr>
      <w:r>
        <w:rPr>
          <w:rFonts w:ascii="宋体" w:hAnsi="宋体" w:hint="eastAsia"/>
          <w:b/>
          <w:bCs/>
          <w:color w:val="000000"/>
          <w:sz w:val="24"/>
        </w:rPr>
        <w:t>案例三：</w:t>
      </w:r>
    </w:p>
    <w:p w14:paraId="3A090F69" w14:textId="77777777" w:rsidR="00554478" w:rsidRDefault="00554478">
      <w:pPr>
        <w:spacing w:line="360" w:lineRule="exact"/>
        <w:ind w:firstLineChars="200" w:firstLine="480"/>
        <w:rPr>
          <w:rFonts w:ascii="宋体" w:hAnsi="宋体"/>
          <w:bCs/>
          <w:color w:val="000000"/>
          <w:sz w:val="24"/>
        </w:rPr>
      </w:pPr>
      <w:r>
        <w:rPr>
          <w:rFonts w:ascii="宋体" w:hAnsi="宋体" w:hint="eastAsia"/>
          <w:bCs/>
          <w:color w:val="000000"/>
          <w:sz w:val="24"/>
        </w:rPr>
        <w:t>…………</w:t>
      </w:r>
    </w:p>
    <w:p w14:paraId="08A0F80E" w14:textId="77777777" w:rsidR="007D0DB8" w:rsidRDefault="007D0DB8">
      <w:pPr>
        <w:spacing w:line="348" w:lineRule="auto"/>
        <w:jc w:val="center"/>
        <w:rPr>
          <w:rFonts w:ascii="Arial" w:hAnsi="Arial" w:cs="Arial"/>
          <w:color w:val="333333"/>
          <w:sz w:val="22"/>
        </w:rPr>
      </w:pPr>
    </w:p>
    <w:p w14:paraId="2258DA73" w14:textId="77777777" w:rsidR="007D0DB8" w:rsidRDefault="007D0DB8">
      <w:pPr>
        <w:jc w:val="center"/>
        <w:rPr>
          <w:sz w:val="36"/>
        </w:rPr>
      </w:pPr>
    </w:p>
    <w:p w14:paraId="45C12B71" w14:textId="77777777" w:rsidR="007D0DB8" w:rsidRDefault="00DA6D90">
      <w:pPr>
        <w:ind w:firstLineChars="50" w:firstLine="160"/>
        <w:rPr>
          <w:rFonts w:ascii="楷体_GB2312" w:eastAsia="楷体_GB2312" w:hAnsi="楷体_GB2312" w:cs="楷体_GB2312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br w:type="page"/>
      </w:r>
      <w:r w:rsidR="00DD2810">
        <w:rPr>
          <w:sz w:val="44"/>
        </w:rPr>
        <w:lastRenderedPageBreak/>
        <w:pict w14:anchorId="6C48F5B9"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57.4pt;margin-top:-1.65pt;width:90.8pt;height:26.75pt;z-index:251658240" o:gfxdata="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c5Kqe9oAAAAJAQAADwAAAAAAAAABACAAAAAiAAAAZHJzL2Rvd25yZXYueG1sUEsBAhQA&#10;FAAAAAgAh07iQHKvwGbwAQAA6AMAAA4AAAAAAAAAAQAgAAAAKQEAAGRycy9lMm9Eb2MueG1sUEsF&#10;BgAAAAAGAAYAWQEAAIsFAAAAAA==&#10;">
            <v:textbox>
              <w:txbxContent>
                <w:p w14:paraId="45134D0F" w14:textId="77777777" w:rsidR="007D0DB8" w:rsidRDefault="007D0DB8">
                  <w:pPr>
                    <w:rPr>
                      <w:rFonts w:ascii="楷体_GB2312" w:eastAsia="楷体_GB2312" w:hAnsi="楷体_GB2312" w:cs="楷体_GB2312"/>
                      <w:sz w:val="32"/>
                      <w:szCs w:val="32"/>
                    </w:rPr>
                  </w:pPr>
                </w:p>
              </w:txbxContent>
            </v:textbox>
            <w10:wrap type="square"/>
          </v:shape>
        </w:pict>
      </w:r>
      <w:r>
        <w:rPr>
          <w:rFonts w:ascii="楷体_GB2312" w:eastAsia="楷体_GB2312" w:hAnsi="楷体_GB2312" w:cs="楷体_GB2312" w:hint="eastAsia"/>
          <w:sz w:val="32"/>
          <w:szCs w:val="32"/>
        </w:rPr>
        <w:t xml:space="preserve"> 项目编号：</w:t>
      </w:r>
    </w:p>
    <w:p w14:paraId="1EAC7AB3" w14:textId="77777777" w:rsidR="007D0DB8" w:rsidRDefault="007D0DB8">
      <w:pPr>
        <w:rPr>
          <w:rFonts w:ascii="楷体_GB2312" w:eastAsia="楷体_GB2312" w:hAnsi="楷体_GB2312" w:cs="楷体_GB2312"/>
          <w:sz w:val="18"/>
          <w:szCs w:val="18"/>
        </w:rPr>
      </w:pPr>
    </w:p>
    <w:p w14:paraId="59EBE70A" w14:textId="74D03F4A" w:rsidR="007D0DB8" w:rsidRDefault="00DA6D90">
      <w:pPr>
        <w:jc w:val="center"/>
        <w:rPr>
          <w:rFonts w:ascii="黑体" w:eastAsia="黑体" w:hAnsi="宋体"/>
          <w:bCs/>
          <w:sz w:val="52"/>
          <w:szCs w:val="52"/>
        </w:rPr>
      </w:pPr>
      <w:r>
        <w:rPr>
          <w:rFonts w:ascii="黑体" w:eastAsia="黑体" w:hAnsi="宋体" w:hint="eastAsia"/>
          <w:bCs/>
          <w:sz w:val="52"/>
          <w:szCs w:val="52"/>
        </w:rPr>
        <w:t>4.</w:t>
      </w:r>
      <w:r w:rsidR="00E63BE1">
        <w:rPr>
          <w:rFonts w:ascii="黑体" w:eastAsia="黑体" w:hAnsi="宋体"/>
          <w:bCs/>
          <w:sz w:val="52"/>
          <w:szCs w:val="52"/>
        </w:rPr>
        <w:t>2020</w:t>
      </w:r>
      <w:r w:rsidR="00E63BE1">
        <w:rPr>
          <w:rFonts w:ascii="黑体" w:eastAsia="黑体" w:hAnsi="宋体" w:hint="eastAsia"/>
          <w:bCs/>
          <w:sz w:val="52"/>
          <w:szCs w:val="52"/>
        </w:rPr>
        <w:t>年</w:t>
      </w:r>
      <w:r>
        <w:rPr>
          <w:rFonts w:ascii="黑体" w:eastAsia="黑体" w:hAnsi="宋体" w:hint="eastAsia"/>
          <w:bCs/>
          <w:sz w:val="52"/>
          <w:szCs w:val="52"/>
        </w:rPr>
        <w:t>三明学院“思政课程”“课程思政”教育教学改革项目</w:t>
      </w:r>
    </w:p>
    <w:p w14:paraId="4A0B4572" w14:textId="77777777" w:rsidR="007D0DB8" w:rsidRDefault="007D0DB8">
      <w:pPr>
        <w:jc w:val="center"/>
        <w:rPr>
          <w:rFonts w:ascii="黑体" w:eastAsia="黑体" w:hAnsi="黑体"/>
          <w:b/>
          <w:sz w:val="28"/>
          <w:szCs w:val="28"/>
        </w:rPr>
      </w:pPr>
    </w:p>
    <w:p w14:paraId="2D7405F3" w14:textId="77777777" w:rsidR="007D0DB8" w:rsidRDefault="00DA6D90">
      <w:pPr>
        <w:spacing w:line="900" w:lineRule="exact"/>
        <w:jc w:val="center"/>
        <w:rPr>
          <w:rFonts w:ascii="方正小标宋简体" w:eastAsia="方正小标宋简体" w:hAnsi="方正小标宋简体" w:cs="方正小标宋简体"/>
          <w:b/>
          <w:sz w:val="72"/>
          <w:szCs w:val="72"/>
        </w:rPr>
      </w:pPr>
      <w:r>
        <w:rPr>
          <w:rFonts w:ascii="方正小标宋简体" w:eastAsia="方正小标宋简体" w:hAnsi="方正小标宋简体" w:cs="方正小标宋简体" w:hint="eastAsia"/>
          <w:b/>
          <w:sz w:val="72"/>
          <w:szCs w:val="72"/>
        </w:rPr>
        <w:t>结</w:t>
      </w:r>
    </w:p>
    <w:p w14:paraId="57150575" w14:textId="77777777" w:rsidR="007D0DB8" w:rsidRDefault="00DA6D90">
      <w:pPr>
        <w:spacing w:line="900" w:lineRule="exact"/>
        <w:jc w:val="center"/>
        <w:rPr>
          <w:rFonts w:ascii="方正小标宋简体" w:eastAsia="方正小标宋简体" w:hAnsi="方正小标宋简体" w:cs="方正小标宋简体"/>
          <w:b/>
          <w:sz w:val="72"/>
          <w:szCs w:val="72"/>
        </w:rPr>
      </w:pPr>
      <w:r>
        <w:rPr>
          <w:rFonts w:ascii="方正小标宋简体" w:eastAsia="方正小标宋简体" w:hAnsi="方正小标宋简体" w:cs="方正小标宋简体" w:hint="eastAsia"/>
          <w:b/>
          <w:sz w:val="72"/>
          <w:szCs w:val="72"/>
        </w:rPr>
        <w:t>项</w:t>
      </w:r>
    </w:p>
    <w:p w14:paraId="5C7F2C99" w14:textId="77777777" w:rsidR="00644E69" w:rsidRDefault="00644E69">
      <w:pPr>
        <w:spacing w:line="900" w:lineRule="exact"/>
        <w:jc w:val="center"/>
        <w:rPr>
          <w:rFonts w:ascii="方正小标宋简体" w:eastAsia="方正小标宋简体" w:hAnsi="方正小标宋简体" w:cs="方正小标宋简体"/>
          <w:b/>
          <w:sz w:val="72"/>
          <w:szCs w:val="72"/>
        </w:rPr>
      </w:pPr>
      <w:r>
        <w:rPr>
          <w:rFonts w:ascii="方正小标宋简体" w:eastAsia="方正小标宋简体" w:hAnsi="方正小标宋简体" w:cs="方正小标宋简体" w:hint="eastAsia"/>
          <w:b/>
          <w:sz w:val="72"/>
          <w:szCs w:val="72"/>
        </w:rPr>
        <w:t>报</w:t>
      </w:r>
    </w:p>
    <w:p w14:paraId="15DED448" w14:textId="77777777" w:rsidR="007D0DB8" w:rsidRDefault="00644E69">
      <w:pPr>
        <w:spacing w:line="900" w:lineRule="exact"/>
        <w:jc w:val="center"/>
        <w:rPr>
          <w:rFonts w:ascii="方正小标宋简体" w:eastAsia="方正小标宋简体" w:hAnsi="方正小标宋简体" w:cs="方正小标宋简体"/>
          <w:b/>
          <w:sz w:val="72"/>
          <w:szCs w:val="72"/>
        </w:rPr>
      </w:pPr>
      <w:r>
        <w:rPr>
          <w:rFonts w:ascii="方正小标宋简体" w:eastAsia="方正小标宋简体" w:hAnsi="方正小标宋简体" w:cs="方正小标宋简体" w:hint="eastAsia"/>
          <w:b/>
          <w:sz w:val="72"/>
          <w:szCs w:val="72"/>
        </w:rPr>
        <w:t>告</w:t>
      </w:r>
    </w:p>
    <w:p w14:paraId="20829ACF" w14:textId="77777777" w:rsidR="007D0DB8" w:rsidRDefault="00DA6D90">
      <w:pPr>
        <w:spacing w:line="900" w:lineRule="exact"/>
        <w:jc w:val="center"/>
        <w:rPr>
          <w:rFonts w:ascii="方正小标宋简体" w:eastAsia="方正小标宋简体" w:hAnsi="方正小标宋简体" w:cs="方正小标宋简体"/>
          <w:b/>
          <w:sz w:val="72"/>
          <w:szCs w:val="72"/>
        </w:rPr>
      </w:pPr>
      <w:r>
        <w:rPr>
          <w:rFonts w:ascii="方正小标宋简体" w:eastAsia="方正小标宋简体" w:hAnsi="方正小标宋简体" w:cs="方正小标宋简体" w:hint="eastAsia"/>
          <w:b/>
          <w:sz w:val="72"/>
          <w:szCs w:val="72"/>
        </w:rPr>
        <w:t>书</w:t>
      </w:r>
    </w:p>
    <w:p w14:paraId="4D79CA12" w14:textId="77777777" w:rsidR="007D0DB8" w:rsidRDefault="007D0DB8">
      <w:pPr>
        <w:spacing w:line="900" w:lineRule="exact"/>
        <w:jc w:val="center"/>
        <w:rPr>
          <w:rFonts w:ascii="方正小标宋简体" w:eastAsia="方正小标宋简体" w:hAnsi="方正小标宋简体" w:cs="方正小标宋简体"/>
          <w:b/>
          <w:sz w:val="72"/>
          <w:szCs w:val="72"/>
        </w:rPr>
      </w:pPr>
    </w:p>
    <w:p w14:paraId="5449EA55" w14:textId="77777777" w:rsidR="007D0DB8" w:rsidRDefault="007D0DB8">
      <w:pPr>
        <w:adjustRightInd w:val="0"/>
        <w:snapToGrid w:val="0"/>
        <w:spacing w:line="440" w:lineRule="exact"/>
        <w:rPr>
          <w:rFonts w:eastAsia="仿宋_GB2312"/>
          <w:color w:val="000000"/>
          <w:kern w:val="32"/>
          <w:sz w:val="30"/>
          <w:szCs w:val="30"/>
        </w:rPr>
      </w:pPr>
    </w:p>
    <w:p w14:paraId="32AF97E5" w14:textId="77777777" w:rsidR="007D0DB8" w:rsidRDefault="00DA6D90">
      <w:pPr>
        <w:adjustRightInd w:val="0"/>
        <w:snapToGrid w:val="0"/>
        <w:spacing w:line="440" w:lineRule="exact"/>
        <w:rPr>
          <w:rFonts w:eastAsia="仿宋_GB2312"/>
          <w:color w:val="000000"/>
          <w:sz w:val="30"/>
          <w:szCs w:val="30"/>
          <w:u w:val="single"/>
        </w:rPr>
      </w:pPr>
      <w:r>
        <w:rPr>
          <w:rFonts w:eastAsia="仿宋_GB2312" w:hint="eastAsia"/>
          <w:color w:val="000000"/>
          <w:kern w:val="32"/>
          <w:sz w:val="30"/>
          <w:szCs w:val="30"/>
        </w:rPr>
        <w:t>项目名称：</w:t>
      </w:r>
    </w:p>
    <w:p w14:paraId="11B4C08C" w14:textId="77777777" w:rsidR="007D0DB8" w:rsidRDefault="00DA6D90">
      <w:pPr>
        <w:adjustRightInd w:val="0"/>
        <w:snapToGrid w:val="0"/>
        <w:spacing w:line="440" w:lineRule="exact"/>
        <w:rPr>
          <w:rFonts w:eastAsia="仿宋_GB2312"/>
          <w:color w:val="000000"/>
          <w:sz w:val="30"/>
          <w:szCs w:val="30"/>
          <w:u w:val="single"/>
        </w:rPr>
      </w:pPr>
      <w:r>
        <w:rPr>
          <w:rFonts w:eastAsia="仿宋_GB2312" w:hint="eastAsia"/>
          <w:color w:val="000000"/>
          <w:spacing w:val="20"/>
          <w:sz w:val="30"/>
          <w:szCs w:val="30"/>
        </w:rPr>
        <w:t>项目负责人</w:t>
      </w:r>
      <w:r>
        <w:rPr>
          <w:rFonts w:eastAsia="仿宋_GB2312" w:hint="eastAsia"/>
          <w:color w:val="000000"/>
          <w:sz w:val="30"/>
          <w:szCs w:val="30"/>
        </w:rPr>
        <w:t>：</w:t>
      </w:r>
    </w:p>
    <w:p w14:paraId="5E4B84F6" w14:textId="77777777" w:rsidR="007D0DB8" w:rsidRDefault="00DA6D90">
      <w:pPr>
        <w:adjustRightInd w:val="0"/>
        <w:snapToGrid w:val="0"/>
        <w:spacing w:line="440" w:lineRule="exact"/>
        <w:rPr>
          <w:ins w:id="12" w:author="微软用户" w:date="2020-10-29T23:12:00Z"/>
          <w:rFonts w:eastAsia="仿宋_GB2312"/>
          <w:color w:val="000000"/>
          <w:sz w:val="30"/>
          <w:szCs w:val="30"/>
        </w:rPr>
      </w:pPr>
      <w:r>
        <w:rPr>
          <w:rFonts w:eastAsia="仿宋_GB2312" w:hint="eastAsia"/>
          <w:color w:val="000000"/>
          <w:sz w:val="30"/>
          <w:szCs w:val="30"/>
        </w:rPr>
        <w:t>所在学院：</w:t>
      </w:r>
    </w:p>
    <w:p w14:paraId="1238C3DC" w14:textId="77777777" w:rsidR="00904686" w:rsidRDefault="00904686">
      <w:pPr>
        <w:adjustRightInd w:val="0"/>
        <w:snapToGrid w:val="0"/>
        <w:spacing w:line="440" w:lineRule="exact"/>
        <w:rPr>
          <w:rFonts w:eastAsia="仿宋_GB2312"/>
          <w:color w:val="000000"/>
          <w:sz w:val="30"/>
          <w:szCs w:val="30"/>
          <w:u w:val="single"/>
        </w:rPr>
      </w:pPr>
      <w:r>
        <w:rPr>
          <w:rFonts w:eastAsia="仿宋_GB2312" w:hint="eastAsia"/>
          <w:color w:val="000000"/>
          <w:sz w:val="30"/>
          <w:szCs w:val="30"/>
        </w:rPr>
        <w:t>所属专业：</w:t>
      </w:r>
    </w:p>
    <w:p w14:paraId="26BE9761" w14:textId="77777777" w:rsidR="007D0DB8" w:rsidRDefault="00DA6D90">
      <w:pPr>
        <w:adjustRightInd w:val="0"/>
        <w:snapToGrid w:val="0"/>
        <w:spacing w:line="440" w:lineRule="exact"/>
        <w:rPr>
          <w:rFonts w:eastAsia="仿宋_GB2312"/>
          <w:color w:val="000000"/>
          <w:sz w:val="30"/>
          <w:szCs w:val="30"/>
          <w:u w:val="single"/>
        </w:rPr>
      </w:pPr>
      <w:r>
        <w:rPr>
          <w:rFonts w:eastAsia="仿宋_GB2312" w:hint="eastAsia"/>
          <w:color w:val="000000"/>
          <w:sz w:val="30"/>
          <w:szCs w:val="30"/>
        </w:rPr>
        <w:t>联系方式：</w:t>
      </w:r>
    </w:p>
    <w:p w14:paraId="78C23083" w14:textId="77777777" w:rsidR="007D0DB8" w:rsidRDefault="00DA6D90">
      <w:pPr>
        <w:adjustRightInd w:val="0"/>
        <w:snapToGrid w:val="0"/>
        <w:spacing w:line="440" w:lineRule="exact"/>
        <w:rPr>
          <w:rFonts w:eastAsia="仿宋_GB2312"/>
          <w:color w:val="000000"/>
          <w:sz w:val="30"/>
          <w:szCs w:val="30"/>
        </w:rPr>
      </w:pPr>
      <w:r>
        <w:rPr>
          <w:rFonts w:eastAsia="仿宋_GB2312" w:hint="eastAsia"/>
          <w:color w:val="000000"/>
          <w:sz w:val="30"/>
          <w:szCs w:val="30"/>
        </w:rPr>
        <w:t>填报日期：</w:t>
      </w:r>
    </w:p>
    <w:p w14:paraId="4CCC0E58" w14:textId="77777777" w:rsidR="007D0DB8" w:rsidRDefault="007D0DB8">
      <w:pPr>
        <w:spacing w:line="500" w:lineRule="exact"/>
        <w:jc w:val="center"/>
        <w:rPr>
          <w:rFonts w:eastAsia="楷体_GB2312"/>
          <w:sz w:val="30"/>
          <w:szCs w:val="30"/>
        </w:rPr>
      </w:pPr>
    </w:p>
    <w:p w14:paraId="4B4F3071" w14:textId="77777777" w:rsidR="007D0DB8" w:rsidRDefault="007D0DB8">
      <w:pPr>
        <w:spacing w:line="500" w:lineRule="exact"/>
        <w:jc w:val="center"/>
        <w:rPr>
          <w:rFonts w:eastAsia="楷体_GB2312"/>
          <w:sz w:val="32"/>
        </w:rPr>
      </w:pPr>
    </w:p>
    <w:p w14:paraId="38023D29" w14:textId="7A9B6E0D" w:rsidR="007D0DB8" w:rsidRDefault="00DA6D90">
      <w:pPr>
        <w:spacing w:line="500" w:lineRule="exact"/>
        <w:jc w:val="center"/>
        <w:rPr>
          <w:rFonts w:eastAsia="楷体_GB2312"/>
          <w:sz w:val="32"/>
        </w:rPr>
      </w:pPr>
      <w:r>
        <w:rPr>
          <w:rFonts w:eastAsia="楷体_GB2312" w:hint="eastAsia"/>
          <w:sz w:val="32"/>
        </w:rPr>
        <w:t>三明学院教务处、思想政治教育</w:t>
      </w:r>
      <w:r w:rsidR="00554478">
        <w:rPr>
          <w:rFonts w:eastAsia="楷体_GB2312" w:hint="eastAsia"/>
          <w:sz w:val="32"/>
        </w:rPr>
        <w:t>研究院</w:t>
      </w:r>
      <w:r>
        <w:rPr>
          <w:rFonts w:eastAsia="楷体_GB2312" w:hint="eastAsia"/>
          <w:sz w:val="32"/>
        </w:rPr>
        <w:t>制</w:t>
      </w:r>
    </w:p>
    <w:p w14:paraId="48F12D21" w14:textId="6D3467DB" w:rsidR="007D0DB8" w:rsidRDefault="0018755A">
      <w:pPr>
        <w:spacing w:line="500" w:lineRule="exact"/>
        <w:jc w:val="center"/>
        <w:rPr>
          <w:rFonts w:eastAsia="楷体_GB2312"/>
          <w:sz w:val="32"/>
        </w:rPr>
      </w:pPr>
      <w:ins w:id="13" w:author="admin" w:date="2020-10-30T10:11:00Z">
        <w:r>
          <w:rPr>
            <w:rFonts w:eastAsia="楷体_GB2312" w:hint="eastAsia"/>
            <w:sz w:val="32"/>
          </w:rPr>
          <w:t>2</w:t>
        </w:r>
        <w:r>
          <w:rPr>
            <w:rFonts w:eastAsia="楷体_GB2312"/>
            <w:sz w:val="32"/>
          </w:rPr>
          <w:t>020</w:t>
        </w:r>
      </w:ins>
      <w:r w:rsidR="00DA6D90">
        <w:rPr>
          <w:rFonts w:eastAsia="楷体_GB2312" w:hint="eastAsia"/>
          <w:sz w:val="32"/>
        </w:rPr>
        <w:t>年</w:t>
      </w:r>
      <w:del w:id="14" w:author="admin" w:date="2020-10-30T10:11:00Z">
        <w:r w:rsidR="00554478" w:rsidDel="0018755A">
          <w:rPr>
            <w:rFonts w:eastAsia="楷体_GB2312" w:hint="eastAsia"/>
            <w:sz w:val="32"/>
          </w:rPr>
          <w:delText xml:space="preserve">  </w:delText>
        </w:r>
      </w:del>
      <w:ins w:id="15" w:author="admin" w:date="2020-10-30T10:11:00Z">
        <w:r>
          <w:rPr>
            <w:rFonts w:eastAsia="楷体_GB2312"/>
            <w:sz w:val="32"/>
          </w:rPr>
          <w:t>10</w:t>
        </w:r>
      </w:ins>
      <w:r w:rsidR="00DA6D90">
        <w:rPr>
          <w:rFonts w:eastAsia="楷体_GB2312" w:hint="eastAsia"/>
          <w:sz w:val="32"/>
        </w:rPr>
        <w:t>月</w:t>
      </w:r>
    </w:p>
    <w:p w14:paraId="675D1FA8" w14:textId="77777777" w:rsidR="007D0DB8" w:rsidRDefault="007D0DB8">
      <w:pPr>
        <w:spacing w:line="400" w:lineRule="exact"/>
        <w:rPr>
          <w:sz w:val="24"/>
        </w:rPr>
      </w:pPr>
    </w:p>
    <w:p w14:paraId="7A94539C" w14:textId="77777777" w:rsidR="007D0DB8" w:rsidRDefault="00DA6D90">
      <w:pPr>
        <w:jc w:val="center"/>
        <w:rPr>
          <w:rFonts w:ascii="黑体" w:eastAsia="黑体"/>
          <w:b/>
          <w:sz w:val="36"/>
        </w:rPr>
      </w:pPr>
      <w:r>
        <w:rPr>
          <w:rFonts w:ascii="黑体" w:eastAsia="黑体" w:hint="eastAsia"/>
          <w:b/>
          <w:sz w:val="36"/>
        </w:rPr>
        <w:t>填  写  说  明</w:t>
      </w:r>
    </w:p>
    <w:p w14:paraId="275870DF" w14:textId="77777777" w:rsidR="007D0DB8" w:rsidRDefault="007D0DB8">
      <w:pPr>
        <w:jc w:val="center"/>
        <w:rPr>
          <w:rFonts w:ascii="黑体" w:eastAsia="黑体"/>
          <w:b/>
          <w:sz w:val="36"/>
        </w:rPr>
      </w:pPr>
    </w:p>
    <w:p w14:paraId="06EEF5C1" w14:textId="77777777" w:rsidR="007D0DB8" w:rsidRDefault="007D0DB8">
      <w:pPr>
        <w:snapToGrid w:val="0"/>
        <w:spacing w:line="360" w:lineRule="auto"/>
        <w:ind w:firstLineChars="200" w:firstLine="560"/>
        <w:jc w:val="left"/>
        <w:rPr>
          <w:rFonts w:ascii="仿宋_GB2312" w:eastAsia="仿宋_GB2312" w:hAnsi="仿宋_GB2312" w:cs="仿宋_GB2312"/>
          <w:sz w:val="28"/>
          <w:szCs w:val="28"/>
        </w:rPr>
      </w:pPr>
    </w:p>
    <w:p w14:paraId="18569F51" w14:textId="77777777" w:rsidR="007D0DB8" w:rsidRDefault="00DA6D90">
      <w:pPr>
        <w:snapToGrid w:val="0"/>
        <w:spacing w:line="360" w:lineRule="auto"/>
        <w:ind w:firstLineChars="200" w:firstLine="560"/>
        <w:jc w:val="lef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1.请各项目负责人对照申报文件要求和《申报书》，实事求是地填写项目计划执行情况及工作成效等，文字表达要明确、简洁、严谨。报告书签名栏相关部分需亲笔手写，不得用打印字或印刷字代替，其他内容可用计算机填写。所在学院应严格审核，对所填内容的真实性负责。</w:t>
      </w:r>
    </w:p>
    <w:p w14:paraId="4E2AB4BA" w14:textId="77777777" w:rsidR="007D0DB8" w:rsidRDefault="00DA6D90">
      <w:pPr>
        <w:snapToGrid w:val="0"/>
        <w:spacing w:line="360" w:lineRule="auto"/>
        <w:ind w:firstLineChars="200" w:firstLine="560"/>
        <w:jc w:val="lef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2.表格各栏目大小必要时可根据内容进行调整，但应注意整体美观，便于阅读。表中空格不够时，可另附页，但页码要清楚。</w:t>
      </w:r>
    </w:p>
    <w:p w14:paraId="5764164A" w14:textId="77777777" w:rsidR="007D0DB8" w:rsidRDefault="00DA6D90">
      <w:pPr>
        <w:snapToGrid w:val="0"/>
        <w:spacing w:line="360" w:lineRule="auto"/>
        <w:ind w:firstLineChars="200" w:firstLine="560"/>
        <w:jc w:val="lef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3.《结项</w:t>
      </w:r>
      <w:r w:rsidR="00644E69">
        <w:rPr>
          <w:rFonts w:ascii="仿宋_GB2312" w:eastAsia="仿宋_GB2312" w:hAnsi="仿宋_GB2312" w:cs="仿宋_GB2312" w:hint="eastAsia"/>
          <w:sz w:val="28"/>
          <w:szCs w:val="28"/>
        </w:rPr>
        <w:t>报告</w:t>
      </w:r>
      <w:r>
        <w:rPr>
          <w:rFonts w:ascii="仿宋_GB2312" w:eastAsia="仿宋_GB2312" w:hAnsi="仿宋_GB2312" w:cs="仿宋_GB2312" w:hint="eastAsia"/>
          <w:sz w:val="28"/>
          <w:szCs w:val="28"/>
        </w:rPr>
        <w:t>书》请用A4纸张双面打印并左侧装订成册，由所在学院审查、签署明确意见，并加盖公章，一式两份，报送教务处、思想政治教育研究院各一份，同时报送电子版。</w:t>
      </w:r>
    </w:p>
    <w:p w14:paraId="35B8031A" w14:textId="77777777" w:rsidR="007D0DB8" w:rsidRDefault="007D0DB8">
      <w:pPr>
        <w:snapToGrid w:val="0"/>
        <w:spacing w:line="360" w:lineRule="auto"/>
        <w:ind w:firstLineChars="200" w:firstLine="560"/>
        <w:jc w:val="left"/>
        <w:rPr>
          <w:rFonts w:ascii="仿宋_GB2312" w:eastAsia="仿宋_GB2312" w:hAnsi="仿宋_GB2312" w:cs="仿宋_GB2312"/>
          <w:sz w:val="28"/>
          <w:szCs w:val="28"/>
        </w:rPr>
      </w:pPr>
    </w:p>
    <w:p w14:paraId="6F5BDDB3" w14:textId="77777777" w:rsidR="007D0DB8" w:rsidRDefault="00DA6D90">
      <w:pPr>
        <w:snapToGrid w:val="0"/>
        <w:spacing w:line="360" w:lineRule="auto"/>
        <w:ind w:firstLineChars="200" w:firstLine="560"/>
        <w:jc w:val="left"/>
        <w:rPr>
          <w:rFonts w:ascii="宋体" w:hAnsi="宋体"/>
          <w:b/>
          <w:bCs/>
          <w:sz w:val="24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br w:type="page"/>
      </w:r>
      <w:r>
        <w:rPr>
          <w:rFonts w:ascii="宋体" w:hAnsi="宋体" w:hint="eastAsia"/>
          <w:b/>
          <w:bCs/>
          <w:sz w:val="24"/>
        </w:rPr>
        <w:lastRenderedPageBreak/>
        <w:t>表</w:t>
      </w:r>
      <w:r>
        <w:rPr>
          <w:rFonts w:ascii="宋体" w:hAnsi="宋体"/>
          <w:b/>
          <w:bCs/>
          <w:sz w:val="24"/>
        </w:rPr>
        <w:t>1</w:t>
      </w:r>
      <w:r>
        <w:rPr>
          <w:rFonts w:ascii="宋体" w:hAnsi="宋体" w:hint="eastAsia"/>
          <w:b/>
          <w:bCs/>
          <w:sz w:val="24"/>
        </w:rPr>
        <w:t xml:space="preserve">  基本情况</w:t>
      </w:r>
    </w:p>
    <w:tbl>
      <w:tblPr>
        <w:tblW w:w="84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9"/>
        <w:gridCol w:w="235"/>
        <w:gridCol w:w="698"/>
        <w:gridCol w:w="761"/>
        <w:gridCol w:w="696"/>
        <w:gridCol w:w="805"/>
        <w:gridCol w:w="340"/>
        <w:gridCol w:w="520"/>
        <w:gridCol w:w="748"/>
        <w:gridCol w:w="1200"/>
        <w:gridCol w:w="1091"/>
        <w:gridCol w:w="900"/>
      </w:tblGrid>
      <w:tr w:rsidR="007D0DB8" w14:paraId="131256F9" w14:textId="77777777">
        <w:trPr>
          <w:trHeight w:val="538"/>
        </w:trPr>
        <w:tc>
          <w:tcPr>
            <w:tcW w:w="13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551364" w14:textId="77777777" w:rsidR="007D0DB8" w:rsidRDefault="00DA6D90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项目名称</w:t>
            </w:r>
          </w:p>
        </w:tc>
        <w:tc>
          <w:tcPr>
            <w:tcW w:w="706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D5A472" w14:textId="77777777" w:rsidR="007D0DB8" w:rsidRDefault="007D0DB8"/>
        </w:tc>
      </w:tr>
      <w:tr w:rsidR="007D0DB8" w14:paraId="44870664" w14:textId="77777777">
        <w:trPr>
          <w:cantSplit/>
          <w:trHeight w:val="370"/>
        </w:trPr>
        <w:tc>
          <w:tcPr>
            <w:tcW w:w="66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419F52B8" w14:textId="77777777" w:rsidR="007D0DB8" w:rsidRDefault="00DA6D90">
            <w:pPr>
              <w:jc w:val="center"/>
            </w:pPr>
            <w:r>
              <w:rPr>
                <w:rFonts w:hint="eastAsia"/>
                <w:b/>
                <w:bCs/>
              </w:rPr>
              <w:t>项目类别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352288" w14:textId="77777777" w:rsidR="007D0DB8" w:rsidRDefault="00DA6D90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思政课程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7A6C09" w14:textId="77777777" w:rsidR="007D0DB8" w:rsidRDefault="00DA6D90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课程名称</w:t>
            </w:r>
          </w:p>
        </w:tc>
        <w:tc>
          <w:tcPr>
            <w:tcW w:w="18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8F6AAF" w14:textId="77777777" w:rsidR="007D0DB8" w:rsidRDefault="007D0DB8">
            <w:pPr>
              <w:jc w:val="center"/>
            </w:pP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FCBE7A" w14:textId="77777777" w:rsidR="007D0DB8" w:rsidRDefault="00DA6D90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讲授章节</w:t>
            </w:r>
            <w:r>
              <w:rPr>
                <w:rFonts w:hint="eastAsia"/>
                <w:b/>
                <w:bCs/>
              </w:rPr>
              <w:t>/</w:t>
            </w:r>
            <w:r>
              <w:rPr>
                <w:rFonts w:hint="eastAsia"/>
                <w:b/>
                <w:bCs/>
              </w:rPr>
              <w:t>专题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240E62" w14:textId="77777777" w:rsidR="007D0DB8" w:rsidRDefault="007D0DB8">
            <w:pPr>
              <w:jc w:val="center"/>
            </w:pP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48AB0E" w14:textId="77777777" w:rsidR="007D0DB8" w:rsidRDefault="00DA6D90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讲授对象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D70FD4" w14:textId="77777777" w:rsidR="007D0DB8" w:rsidRDefault="007D0DB8">
            <w:pPr>
              <w:jc w:val="center"/>
            </w:pPr>
          </w:p>
        </w:tc>
      </w:tr>
      <w:tr w:rsidR="007D0DB8" w14:paraId="53F7DFDF" w14:textId="77777777">
        <w:trPr>
          <w:cantSplit/>
          <w:trHeight w:val="674"/>
        </w:trPr>
        <w:tc>
          <w:tcPr>
            <w:tcW w:w="66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0D0405" w14:textId="77777777" w:rsidR="007D0DB8" w:rsidRDefault="007D0DB8">
            <w:pPr>
              <w:jc w:val="center"/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5FF78E" w14:textId="77777777" w:rsidR="007D0DB8" w:rsidRDefault="00DA6D90">
            <w:pPr>
              <w:jc w:val="center"/>
            </w:pPr>
            <w:r>
              <w:rPr>
                <w:rFonts w:hint="eastAsia"/>
                <w:b/>
                <w:bCs/>
              </w:rPr>
              <w:t>课程思政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A8BDDB" w14:textId="77777777" w:rsidR="007D0DB8" w:rsidRDefault="00DA6D90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课程名称</w:t>
            </w:r>
          </w:p>
        </w:tc>
        <w:tc>
          <w:tcPr>
            <w:tcW w:w="18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884809" w14:textId="77777777" w:rsidR="007D0DB8" w:rsidRDefault="007D0DB8">
            <w:pPr>
              <w:jc w:val="center"/>
            </w:pP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405410" w14:textId="77777777" w:rsidR="007D0DB8" w:rsidRDefault="00DA6D90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选用教材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E5DF00" w14:textId="77777777" w:rsidR="007D0DB8" w:rsidRDefault="007D0DB8">
            <w:pPr>
              <w:jc w:val="center"/>
            </w:pP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A8E023" w14:textId="77777777" w:rsidR="007D0DB8" w:rsidRDefault="00DA6D90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讲授对象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AB7017" w14:textId="77777777" w:rsidR="007D0DB8" w:rsidRDefault="007D0DB8">
            <w:pPr>
              <w:jc w:val="center"/>
            </w:pPr>
          </w:p>
        </w:tc>
      </w:tr>
      <w:tr w:rsidR="007D0DB8" w14:paraId="3C04203D" w14:textId="77777777">
        <w:trPr>
          <w:cantSplit/>
          <w:trHeight w:val="573"/>
        </w:trPr>
        <w:tc>
          <w:tcPr>
            <w:tcW w:w="13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544CB8" w14:textId="77777777" w:rsidR="007D0DB8" w:rsidRDefault="00DA6D90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批准时间</w:t>
            </w:r>
          </w:p>
        </w:tc>
        <w:tc>
          <w:tcPr>
            <w:tcW w:w="1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101F76" w14:textId="77777777" w:rsidR="007D0DB8" w:rsidRDefault="00DA6D90">
            <w:pPr>
              <w:jc w:val="center"/>
            </w:pPr>
            <w:r>
              <w:rPr>
                <w:rFonts w:hint="eastAsia"/>
              </w:rPr>
              <w:t>年月</w:t>
            </w: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93CBEF" w14:textId="77777777" w:rsidR="007D0DB8" w:rsidRDefault="00DA6D90">
            <w:pPr>
              <w:jc w:val="distribute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计划完成时间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035009" w14:textId="77777777" w:rsidR="007D0DB8" w:rsidRDefault="00DA6D90">
            <w:pPr>
              <w:jc w:val="center"/>
            </w:pPr>
            <w:r>
              <w:rPr>
                <w:rFonts w:hint="eastAsia"/>
              </w:rPr>
              <w:t>年月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225CA8" w14:textId="77777777" w:rsidR="007D0DB8" w:rsidRDefault="00DA6D90">
            <w:pPr>
              <w:jc w:val="distribute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实际完成</w:t>
            </w:r>
          </w:p>
          <w:p w14:paraId="7D498EBD" w14:textId="77777777" w:rsidR="007D0DB8" w:rsidRDefault="00DA6D90">
            <w:pPr>
              <w:jc w:val="distribute"/>
            </w:pPr>
            <w:r>
              <w:rPr>
                <w:rFonts w:hint="eastAsia"/>
                <w:b/>
                <w:bCs/>
              </w:rPr>
              <w:t>时</w:t>
            </w:r>
            <w:r>
              <w:rPr>
                <w:rFonts w:hint="eastAsia"/>
              </w:rPr>
              <w:t>间</w:t>
            </w:r>
          </w:p>
        </w:tc>
        <w:tc>
          <w:tcPr>
            <w:tcW w:w="1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F5F6A7" w14:textId="77777777" w:rsidR="007D0DB8" w:rsidRDefault="00DA6D90">
            <w:pPr>
              <w:jc w:val="center"/>
            </w:pPr>
            <w:r>
              <w:rPr>
                <w:rFonts w:hint="eastAsia"/>
              </w:rPr>
              <w:t>年月</w:t>
            </w:r>
          </w:p>
        </w:tc>
      </w:tr>
      <w:tr w:rsidR="007D0DB8" w14:paraId="33D68723" w14:textId="77777777">
        <w:trPr>
          <w:cantSplit/>
          <w:trHeight w:val="562"/>
        </w:trPr>
        <w:tc>
          <w:tcPr>
            <w:tcW w:w="66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05558726" w14:textId="77777777" w:rsidR="007D0DB8" w:rsidRDefault="00DA6D90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项目负责人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2E7F1E" w14:textId="77777777" w:rsidR="007D0DB8" w:rsidRDefault="00DA6D90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姓名</w:t>
            </w:r>
          </w:p>
        </w:tc>
        <w:tc>
          <w:tcPr>
            <w:tcW w:w="26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CF7239" w14:textId="77777777" w:rsidR="007D0DB8" w:rsidRDefault="00DA6D90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职务及职称</w:t>
            </w:r>
          </w:p>
        </w:tc>
        <w:tc>
          <w:tcPr>
            <w:tcW w:w="24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5DC3C2" w14:textId="77777777" w:rsidR="007D0DB8" w:rsidRDefault="00DA6D90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主要完成工作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2BB527" w14:textId="77777777" w:rsidR="007D0DB8" w:rsidRDefault="00DA6D90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手机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FD1848A" w14:textId="77777777" w:rsidR="007D0DB8" w:rsidRDefault="00DA6D90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签名</w:t>
            </w:r>
          </w:p>
        </w:tc>
      </w:tr>
      <w:tr w:rsidR="007D0DB8" w14:paraId="5BB625A6" w14:textId="77777777">
        <w:trPr>
          <w:cantSplit/>
          <w:trHeight w:val="463"/>
        </w:trPr>
        <w:tc>
          <w:tcPr>
            <w:tcW w:w="66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480B1DDC" w14:textId="77777777" w:rsidR="007D0DB8" w:rsidRDefault="007D0DB8">
            <w:pPr>
              <w:jc w:val="center"/>
              <w:rPr>
                <w:b/>
                <w:bCs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855A16" w14:textId="77777777" w:rsidR="007D0DB8" w:rsidRDefault="007D0DB8">
            <w:pPr>
              <w:jc w:val="center"/>
            </w:pPr>
          </w:p>
        </w:tc>
        <w:tc>
          <w:tcPr>
            <w:tcW w:w="26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DDDDAD" w14:textId="77777777" w:rsidR="007D0DB8" w:rsidRDefault="007D0DB8">
            <w:pPr>
              <w:jc w:val="center"/>
            </w:pPr>
          </w:p>
        </w:tc>
        <w:tc>
          <w:tcPr>
            <w:tcW w:w="24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8E0E09" w14:textId="77777777" w:rsidR="007D0DB8" w:rsidRDefault="007D0DB8">
            <w:pPr>
              <w:jc w:val="center"/>
            </w:pP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BD6773" w14:textId="77777777" w:rsidR="007D0DB8" w:rsidRDefault="007D0DB8">
            <w:pPr>
              <w:jc w:val="center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36B477" w14:textId="77777777" w:rsidR="007D0DB8" w:rsidRDefault="007D0DB8">
            <w:pPr>
              <w:jc w:val="center"/>
            </w:pPr>
          </w:p>
        </w:tc>
      </w:tr>
      <w:tr w:rsidR="007D0DB8" w14:paraId="3892A82F" w14:textId="77777777">
        <w:trPr>
          <w:cantSplit/>
          <w:trHeight w:val="475"/>
        </w:trPr>
        <w:tc>
          <w:tcPr>
            <w:tcW w:w="66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75CF4B23" w14:textId="77777777" w:rsidR="007D0DB8" w:rsidRDefault="00DA6D90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项目参与者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C8264E5" w14:textId="77777777" w:rsidR="007D0DB8" w:rsidRDefault="007D0DB8">
            <w:pPr>
              <w:jc w:val="center"/>
            </w:pPr>
          </w:p>
        </w:tc>
        <w:tc>
          <w:tcPr>
            <w:tcW w:w="26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655D51" w14:textId="77777777" w:rsidR="007D0DB8" w:rsidRDefault="007D0DB8">
            <w:pPr>
              <w:jc w:val="center"/>
            </w:pPr>
          </w:p>
        </w:tc>
        <w:tc>
          <w:tcPr>
            <w:tcW w:w="24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B9A1C6" w14:textId="77777777" w:rsidR="007D0DB8" w:rsidRDefault="007D0DB8">
            <w:pPr>
              <w:jc w:val="center"/>
            </w:pP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800F5C" w14:textId="77777777" w:rsidR="007D0DB8" w:rsidRDefault="007D0DB8">
            <w:pPr>
              <w:jc w:val="center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D9FB84" w14:textId="77777777" w:rsidR="007D0DB8" w:rsidRDefault="007D0DB8">
            <w:pPr>
              <w:jc w:val="center"/>
            </w:pPr>
          </w:p>
        </w:tc>
      </w:tr>
      <w:tr w:rsidR="007D0DB8" w14:paraId="505AAE1B" w14:textId="77777777">
        <w:trPr>
          <w:cantSplit/>
          <w:trHeight w:val="459"/>
        </w:trPr>
        <w:tc>
          <w:tcPr>
            <w:tcW w:w="66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6D4AD383" w14:textId="77777777" w:rsidR="007D0DB8" w:rsidRDefault="007D0DB8">
            <w:pPr>
              <w:jc w:val="center"/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A12A85" w14:textId="77777777" w:rsidR="007D0DB8" w:rsidRDefault="007D0DB8">
            <w:pPr>
              <w:jc w:val="center"/>
            </w:pPr>
          </w:p>
        </w:tc>
        <w:tc>
          <w:tcPr>
            <w:tcW w:w="26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E919BE" w14:textId="77777777" w:rsidR="007D0DB8" w:rsidRDefault="007D0DB8">
            <w:pPr>
              <w:jc w:val="center"/>
            </w:pPr>
          </w:p>
        </w:tc>
        <w:tc>
          <w:tcPr>
            <w:tcW w:w="24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8D574D" w14:textId="77777777" w:rsidR="007D0DB8" w:rsidRDefault="007D0DB8">
            <w:pPr>
              <w:jc w:val="center"/>
            </w:pP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5B178A" w14:textId="77777777" w:rsidR="007D0DB8" w:rsidRDefault="007D0DB8">
            <w:pPr>
              <w:jc w:val="center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A2D88F" w14:textId="77777777" w:rsidR="007D0DB8" w:rsidRDefault="007D0DB8">
            <w:pPr>
              <w:jc w:val="center"/>
            </w:pPr>
          </w:p>
        </w:tc>
      </w:tr>
      <w:tr w:rsidR="007D0DB8" w14:paraId="7F2394DD" w14:textId="77777777">
        <w:trPr>
          <w:cantSplit/>
          <w:trHeight w:val="496"/>
        </w:trPr>
        <w:tc>
          <w:tcPr>
            <w:tcW w:w="66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D61893" w14:textId="77777777" w:rsidR="007D0DB8" w:rsidRDefault="007D0DB8">
            <w:pPr>
              <w:jc w:val="center"/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79A647" w14:textId="77777777" w:rsidR="007D0DB8" w:rsidRDefault="007D0DB8">
            <w:pPr>
              <w:jc w:val="center"/>
            </w:pPr>
          </w:p>
        </w:tc>
        <w:tc>
          <w:tcPr>
            <w:tcW w:w="26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ECDAB1" w14:textId="77777777" w:rsidR="007D0DB8" w:rsidRDefault="007D0DB8">
            <w:pPr>
              <w:jc w:val="center"/>
            </w:pPr>
          </w:p>
        </w:tc>
        <w:tc>
          <w:tcPr>
            <w:tcW w:w="24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8E9D87" w14:textId="77777777" w:rsidR="007D0DB8" w:rsidRDefault="007D0DB8">
            <w:pPr>
              <w:jc w:val="center"/>
            </w:pP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3E2D18" w14:textId="77777777" w:rsidR="007D0DB8" w:rsidRDefault="007D0DB8">
            <w:pPr>
              <w:jc w:val="center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54BEAB" w14:textId="77777777" w:rsidR="007D0DB8" w:rsidRDefault="007D0DB8">
            <w:pPr>
              <w:jc w:val="center"/>
            </w:pPr>
          </w:p>
        </w:tc>
      </w:tr>
      <w:tr w:rsidR="007D0DB8" w14:paraId="53740A97" w14:textId="77777777">
        <w:trPr>
          <w:trHeight w:val="468"/>
        </w:trPr>
        <w:tc>
          <w:tcPr>
            <w:tcW w:w="842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12CDF6" w14:textId="77777777" w:rsidR="007D0DB8" w:rsidRDefault="00DA6D90">
            <w:pPr>
              <w:rPr>
                <w:b/>
              </w:rPr>
            </w:pPr>
            <w:r>
              <w:rPr>
                <w:rFonts w:hint="eastAsia"/>
                <w:b/>
              </w:rPr>
              <w:t>主要阶段性成果目录（限</w:t>
            </w:r>
            <w:r>
              <w:rPr>
                <w:rFonts w:hint="eastAsia"/>
                <w:b/>
              </w:rPr>
              <w:t>10</w:t>
            </w:r>
            <w:r>
              <w:rPr>
                <w:rFonts w:hint="eastAsia"/>
                <w:b/>
              </w:rPr>
              <w:t>项以内）</w:t>
            </w:r>
          </w:p>
        </w:tc>
      </w:tr>
      <w:tr w:rsidR="007D0DB8" w14:paraId="6261CF3F" w14:textId="77777777"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C733D9" w14:textId="77777777" w:rsidR="007D0DB8" w:rsidRDefault="00DA6D90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序</w:t>
            </w:r>
          </w:p>
        </w:tc>
        <w:tc>
          <w:tcPr>
            <w:tcW w:w="31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1CE25F" w14:textId="77777777" w:rsidR="007D0DB8" w:rsidRDefault="00DA6D90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成果名称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254ED8" w14:textId="77777777" w:rsidR="007D0DB8" w:rsidRDefault="00DA6D90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成果</w:t>
            </w:r>
          </w:p>
          <w:p w14:paraId="1B4EA9BC" w14:textId="77777777" w:rsidR="007D0DB8" w:rsidRDefault="00DA6D90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形式</w:t>
            </w:r>
          </w:p>
        </w:tc>
        <w:tc>
          <w:tcPr>
            <w:tcW w:w="30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D24F1D" w14:textId="77777777" w:rsidR="007D0DB8" w:rsidRDefault="00DA6D90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成果内容梗概及说明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31DFC2" w14:textId="77777777" w:rsidR="007D0DB8" w:rsidRDefault="00DA6D90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署名人</w:t>
            </w:r>
          </w:p>
        </w:tc>
      </w:tr>
      <w:tr w:rsidR="007D0DB8" w14:paraId="7438F532" w14:textId="77777777">
        <w:trPr>
          <w:trHeight w:val="464"/>
        </w:trPr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587F73" w14:textId="77777777" w:rsidR="007D0DB8" w:rsidRDefault="00DA6D90">
            <w:r>
              <w:t>1</w:t>
            </w:r>
          </w:p>
        </w:tc>
        <w:tc>
          <w:tcPr>
            <w:tcW w:w="31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1E3745" w14:textId="77777777" w:rsidR="007D0DB8" w:rsidRDefault="007D0DB8"/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3B1966" w14:textId="77777777" w:rsidR="007D0DB8" w:rsidRDefault="007D0DB8"/>
        </w:tc>
        <w:tc>
          <w:tcPr>
            <w:tcW w:w="30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4A34E5" w14:textId="77777777" w:rsidR="007D0DB8" w:rsidRDefault="007D0DB8"/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DC230A" w14:textId="77777777" w:rsidR="007D0DB8" w:rsidRDefault="007D0DB8"/>
        </w:tc>
      </w:tr>
      <w:tr w:rsidR="007D0DB8" w14:paraId="69656A93" w14:textId="77777777">
        <w:trPr>
          <w:trHeight w:val="545"/>
        </w:trPr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2372B4" w14:textId="77777777" w:rsidR="007D0DB8" w:rsidRDefault="00DA6D90">
            <w:r>
              <w:t>2</w:t>
            </w:r>
          </w:p>
        </w:tc>
        <w:tc>
          <w:tcPr>
            <w:tcW w:w="31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F440D4" w14:textId="77777777" w:rsidR="007D0DB8" w:rsidRDefault="007D0DB8"/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67CBE6" w14:textId="77777777" w:rsidR="007D0DB8" w:rsidRDefault="007D0DB8"/>
        </w:tc>
        <w:tc>
          <w:tcPr>
            <w:tcW w:w="30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0609F4" w14:textId="77777777" w:rsidR="007D0DB8" w:rsidRDefault="007D0DB8"/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B88F7C" w14:textId="77777777" w:rsidR="007D0DB8" w:rsidRDefault="007D0DB8"/>
        </w:tc>
      </w:tr>
      <w:tr w:rsidR="007D0DB8" w14:paraId="5DE4699B" w14:textId="77777777">
        <w:trPr>
          <w:trHeight w:val="504"/>
        </w:trPr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B68422" w14:textId="77777777" w:rsidR="007D0DB8" w:rsidRDefault="00DA6D90">
            <w:r>
              <w:t>3</w:t>
            </w:r>
          </w:p>
        </w:tc>
        <w:tc>
          <w:tcPr>
            <w:tcW w:w="31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F7FA6B" w14:textId="77777777" w:rsidR="007D0DB8" w:rsidRDefault="007D0DB8"/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4ED4A1" w14:textId="77777777" w:rsidR="007D0DB8" w:rsidRDefault="007D0DB8"/>
        </w:tc>
        <w:tc>
          <w:tcPr>
            <w:tcW w:w="30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4004B2" w14:textId="77777777" w:rsidR="007D0DB8" w:rsidRDefault="007D0DB8"/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010332" w14:textId="77777777" w:rsidR="007D0DB8" w:rsidRDefault="007D0DB8"/>
        </w:tc>
      </w:tr>
      <w:tr w:rsidR="007D0DB8" w14:paraId="4B01A439" w14:textId="77777777">
        <w:trPr>
          <w:trHeight w:val="504"/>
        </w:trPr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B45459" w14:textId="77777777" w:rsidR="007D0DB8" w:rsidRDefault="00DA6D90">
            <w:r>
              <w:t>4</w:t>
            </w:r>
          </w:p>
        </w:tc>
        <w:tc>
          <w:tcPr>
            <w:tcW w:w="31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14A989" w14:textId="77777777" w:rsidR="007D0DB8" w:rsidRDefault="007D0DB8"/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EB8A005" w14:textId="77777777" w:rsidR="007D0DB8" w:rsidRDefault="007D0DB8"/>
        </w:tc>
        <w:tc>
          <w:tcPr>
            <w:tcW w:w="30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DFC2F2" w14:textId="77777777" w:rsidR="007D0DB8" w:rsidRDefault="007D0DB8"/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46A3AA" w14:textId="77777777" w:rsidR="007D0DB8" w:rsidRDefault="007D0DB8"/>
        </w:tc>
      </w:tr>
      <w:tr w:rsidR="007D0DB8" w14:paraId="1ACB9604" w14:textId="77777777">
        <w:trPr>
          <w:trHeight w:val="559"/>
        </w:trPr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05F507" w14:textId="77777777" w:rsidR="007D0DB8" w:rsidRDefault="00DA6D90">
            <w:r>
              <w:t>5</w:t>
            </w:r>
          </w:p>
        </w:tc>
        <w:tc>
          <w:tcPr>
            <w:tcW w:w="31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95CA9D" w14:textId="77777777" w:rsidR="007D0DB8" w:rsidRDefault="007D0DB8"/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8A9DEF" w14:textId="77777777" w:rsidR="007D0DB8" w:rsidRDefault="007D0DB8"/>
        </w:tc>
        <w:tc>
          <w:tcPr>
            <w:tcW w:w="30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D9BCCE" w14:textId="77777777" w:rsidR="007D0DB8" w:rsidRDefault="007D0DB8"/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2D02A7" w14:textId="77777777" w:rsidR="007D0DB8" w:rsidRDefault="007D0DB8"/>
        </w:tc>
      </w:tr>
      <w:tr w:rsidR="007D0DB8" w14:paraId="3BEBB5AD" w14:textId="77777777">
        <w:trPr>
          <w:trHeight w:val="627"/>
        </w:trPr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46C6A9" w14:textId="77777777" w:rsidR="007D0DB8" w:rsidRDefault="00DA6D90">
            <w:r>
              <w:t>6</w:t>
            </w:r>
          </w:p>
        </w:tc>
        <w:tc>
          <w:tcPr>
            <w:tcW w:w="31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400582" w14:textId="77777777" w:rsidR="007D0DB8" w:rsidRDefault="007D0DB8"/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2003FA" w14:textId="77777777" w:rsidR="007D0DB8" w:rsidRDefault="007D0DB8"/>
        </w:tc>
        <w:tc>
          <w:tcPr>
            <w:tcW w:w="30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4546B1" w14:textId="77777777" w:rsidR="007D0DB8" w:rsidRDefault="007D0DB8"/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B5C8F8" w14:textId="77777777" w:rsidR="007D0DB8" w:rsidRDefault="007D0DB8"/>
        </w:tc>
      </w:tr>
      <w:tr w:rsidR="007D0DB8" w14:paraId="493D96AA" w14:textId="77777777">
        <w:trPr>
          <w:trHeight w:val="510"/>
        </w:trPr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A570AF" w14:textId="77777777" w:rsidR="007D0DB8" w:rsidRDefault="00DA6D90">
            <w:r>
              <w:rPr>
                <w:rFonts w:hint="eastAsia"/>
              </w:rPr>
              <w:t>7</w:t>
            </w:r>
          </w:p>
        </w:tc>
        <w:tc>
          <w:tcPr>
            <w:tcW w:w="31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E0C450" w14:textId="77777777" w:rsidR="007D0DB8" w:rsidRDefault="007D0DB8"/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D809A1" w14:textId="77777777" w:rsidR="007D0DB8" w:rsidRDefault="007D0DB8"/>
        </w:tc>
        <w:tc>
          <w:tcPr>
            <w:tcW w:w="30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F633CB" w14:textId="77777777" w:rsidR="007D0DB8" w:rsidRDefault="007D0DB8"/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82D9F1B" w14:textId="77777777" w:rsidR="007D0DB8" w:rsidRDefault="007D0DB8"/>
        </w:tc>
      </w:tr>
      <w:tr w:rsidR="007D0DB8" w14:paraId="6EA93B89" w14:textId="77777777">
        <w:trPr>
          <w:trHeight w:val="534"/>
        </w:trPr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AC9D903" w14:textId="77777777" w:rsidR="007D0DB8" w:rsidRDefault="00DA6D90">
            <w:r>
              <w:t>8</w:t>
            </w:r>
          </w:p>
        </w:tc>
        <w:tc>
          <w:tcPr>
            <w:tcW w:w="31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973F74" w14:textId="77777777" w:rsidR="007D0DB8" w:rsidRDefault="007D0DB8"/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6A062E" w14:textId="77777777" w:rsidR="007D0DB8" w:rsidRDefault="007D0DB8"/>
        </w:tc>
        <w:tc>
          <w:tcPr>
            <w:tcW w:w="30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7BDFA9" w14:textId="77777777" w:rsidR="007D0DB8" w:rsidRDefault="007D0DB8"/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A404523" w14:textId="77777777" w:rsidR="007D0DB8" w:rsidRDefault="007D0DB8"/>
        </w:tc>
      </w:tr>
      <w:tr w:rsidR="007D0DB8" w14:paraId="1EE39B20" w14:textId="77777777">
        <w:trPr>
          <w:trHeight w:val="534"/>
        </w:trPr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5DDF38" w14:textId="77777777" w:rsidR="007D0DB8" w:rsidRDefault="00DA6D90">
            <w:r>
              <w:rPr>
                <w:rFonts w:hint="eastAsia"/>
              </w:rPr>
              <w:t>9</w:t>
            </w:r>
          </w:p>
        </w:tc>
        <w:tc>
          <w:tcPr>
            <w:tcW w:w="31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494946" w14:textId="77777777" w:rsidR="007D0DB8" w:rsidRDefault="007D0DB8"/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8CEBDB" w14:textId="77777777" w:rsidR="007D0DB8" w:rsidRDefault="007D0DB8"/>
        </w:tc>
        <w:tc>
          <w:tcPr>
            <w:tcW w:w="30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40F9D6" w14:textId="77777777" w:rsidR="007D0DB8" w:rsidRDefault="007D0DB8"/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BD794F" w14:textId="77777777" w:rsidR="007D0DB8" w:rsidRDefault="007D0DB8"/>
        </w:tc>
      </w:tr>
      <w:tr w:rsidR="007D0DB8" w14:paraId="39426725" w14:textId="77777777">
        <w:trPr>
          <w:trHeight w:val="534"/>
        </w:trPr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C2E2C9" w14:textId="77777777" w:rsidR="007D0DB8" w:rsidRDefault="00DA6D90">
            <w:r>
              <w:rPr>
                <w:rFonts w:hint="eastAsia"/>
              </w:rPr>
              <w:t>10</w:t>
            </w:r>
          </w:p>
        </w:tc>
        <w:tc>
          <w:tcPr>
            <w:tcW w:w="31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82E96B" w14:textId="77777777" w:rsidR="007D0DB8" w:rsidRDefault="007D0DB8"/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41BB1C" w14:textId="77777777" w:rsidR="007D0DB8" w:rsidRDefault="007D0DB8"/>
        </w:tc>
        <w:tc>
          <w:tcPr>
            <w:tcW w:w="30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B40A26" w14:textId="77777777" w:rsidR="007D0DB8" w:rsidRDefault="007D0DB8"/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F619A3" w14:textId="77777777" w:rsidR="007D0DB8" w:rsidRDefault="007D0DB8"/>
        </w:tc>
      </w:tr>
    </w:tbl>
    <w:p w14:paraId="437BC39E" w14:textId="77777777" w:rsidR="007D0DB8" w:rsidRDefault="00DA6D90" w:rsidP="001343B0">
      <w:pPr>
        <w:spacing w:beforeLines="50" w:before="156" w:line="240" w:lineRule="exact"/>
        <w:rPr>
          <w:rFonts w:ascii="楷体_GB2312" w:eastAsia="楷体_GB2312" w:hAnsi="楷体_GB2312" w:cs="楷体_GB2312"/>
          <w:szCs w:val="21"/>
        </w:rPr>
      </w:pPr>
      <w:r>
        <w:rPr>
          <w:rFonts w:ascii="楷体_GB2312" w:eastAsia="楷体_GB2312" w:hAnsi="楷体_GB2312" w:cs="楷体_GB2312" w:hint="eastAsia"/>
          <w:szCs w:val="21"/>
        </w:rPr>
        <w:t>注：1.请根据项目类别，在“思政课程”或“课程思政”栏填写相关信息。2.成果目录栏填写示范教学视频、电子教案、典型教学案例、教学设计、教学管理制度、编著、专著、论文、教学软件等教育教学改革成果等。其中，论文需在“成果内容梗概及说明”栏注明标题、刊发刊物名称、发表卷期号；编著、专著等需注明出版社、出版时间。</w:t>
      </w:r>
    </w:p>
    <w:p w14:paraId="7E0C61AE" w14:textId="77777777" w:rsidR="007D0DB8" w:rsidRDefault="007D0DB8">
      <w:pPr>
        <w:spacing w:afterLines="50" w:after="156" w:line="240" w:lineRule="exact"/>
        <w:ind w:left="632" w:hangingChars="300" w:hanging="632"/>
        <w:jc w:val="left"/>
        <w:rPr>
          <w:rFonts w:ascii="宋体" w:hAnsi="宋体"/>
          <w:b/>
          <w:szCs w:val="21"/>
        </w:rPr>
        <w:sectPr w:rsidR="007D0DB8">
          <w:footerReference w:type="default" r:id="rId7"/>
          <w:pgSz w:w="11906" w:h="16838"/>
          <w:pgMar w:top="1440" w:right="1486" w:bottom="1440" w:left="1600" w:header="851" w:footer="992" w:gutter="0"/>
          <w:cols w:space="720"/>
          <w:docGrid w:type="lines" w:linePitch="312"/>
        </w:sectPr>
      </w:pPr>
    </w:p>
    <w:p w14:paraId="3C0C55E2" w14:textId="77777777" w:rsidR="007D0DB8" w:rsidRDefault="00DA6D90">
      <w:pPr>
        <w:spacing w:afterLines="50" w:after="156"/>
        <w:ind w:left="723" w:hangingChars="300" w:hanging="723"/>
        <w:jc w:val="left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lastRenderedPageBreak/>
        <w:t>表2  实施报告</w:t>
      </w:r>
    </w:p>
    <w:tbl>
      <w:tblPr>
        <w:tblW w:w="89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13"/>
      </w:tblGrid>
      <w:tr w:rsidR="007D0DB8" w14:paraId="515E7C79" w14:textId="77777777">
        <w:trPr>
          <w:trHeight w:val="12752"/>
        </w:trPr>
        <w:tc>
          <w:tcPr>
            <w:tcW w:w="8913" w:type="dxa"/>
            <w:tcBorders>
              <w:bottom w:val="single" w:sz="4" w:space="0" w:color="auto"/>
            </w:tcBorders>
            <w:noWrap/>
          </w:tcPr>
          <w:p w14:paraId="40479ABD" w14:textId="3F228E53" w:rsidR="007D0DB8" w:rsidRDefault="00DA6D90">
            <w:pPr>
              <w:spacing w:afterLines="50" w:after="156"/>
              <w:ind w:left="8" w:hangingChars="5" w:hanging="8"/>
              <w:jc w:val="left"/>
              <w:rPr>
                <w:rFonts w:ascii="楷体_GB2312" w:eastAsia="楷体_GB2312" w:hAnsi="楷体_GB2312" w:cs="楷体_GB2312"/>
                <w:b/>
                <w:spacing w:val="-20"/>
                <w:szCs w:val="21"/>
              </w:rPr>
            </w:pPr>
            <w:r>
              <w:rPr>
                <w:rFonts w:ascii="楷体_GB2312" w:eastAsia="楷体_GB2312" w:hAnsi="楷体_GB2312" w:cs="楷体_GB2312" w:hint="eastAsia"/>
                <w:spacing w:val="-20"/>
                <w:szCs w:val="21"/>
              </w:rPr>
              <w:t>内容提示：对照项目《申报书》，简述项目实施过程、成效及问题等：1.项目计划执行及任务完成情况；2.课程育人方法及成果成效、教学资源建设及运用，3.创新性及其转化应用情况、、学生评价、示范作用发挥及社会影响等；4.主要问题及下一步工作思路等。（2500字以内）</w:t>
            </w:r>
          </w:p>
          <w:p w14:paraId="1608241F" w14:textId="77777777" w:rsidR="007D0DB8" w:rsidRDefault="007D0DB8"/>
        </w:tc>
      </w:tr>
    </w:tbl>
    <w:p w14:paraId="30DA052D" w14:textId="77777777" w:rsidR="007D0DB8" w:rsidRDefault="00DA6D90" w:rsidP="001343B0">
      <w:pPr>
        <w:spacing w:beforeLines="50" w:before="156"/>
        <w:ind w:left="630" w:hangingChars="300" w:hanging="630"/>
        <w:jc w:val="left"/>
      </w:pPr>
      <w:r>
        <w:rPr>
          <w:rFonts w:hint="eastAsia"/>
        </w:rPr>
        <w:t>注：本表可加页。</w:t>
      </w:r>
    </w:p>
    <w:p w14:paraId="3705534F" w14:textId="77777777" w:rsidR="007D0DB8" w:rsidRDefault="007D0DB8">
      <w:pPr>
        <w:spacing w:afterLines="50" w:after="156"/>
        <w:ind w:left="723" w:hangingChars="300" w:hanging="723"/>
        <w:jc w:val="left"/>
        <w:rPr>
          <w:rFonts w:ascii="宋体" w:hAnsi="宋体"/>
          <w:b/>
          <w:bCs/>
          <w:sz w:val="24"/>
        </w:rPr>
        <w:sectPr w:rsidR="007D0DB8">
          <w:footerReference w:type="default" r:id="rId8"/>
          <w:pgSz w:w="11906" w:h="16838"/>
          <w:pgMar w:top="1440" w:right="1486" w:bottom="1440" w:left="1600" w:header="851" w:footer="992" w:gutter="0"/>
          <w:cols w:space="720"/>
          <w:docGrid w:type="lines" w:linePitch="312"/>
        </w:sectPr>
      </w:pPr>
    </w:p>
    <w:p w14:paraId="6259CDDF" w14:textId="77777777" w:rsidR="007D0DB8" w:rsidRDefault="00DA6D90">
      <w:pPr>
        <w:spacing w:afterLines="50" w:after="156"/>
        <w:rPr>
          <w:sz w:val="24"/>
        </w:rPr>
      </w:pPr>
      <w:r>
        <w:rPr>
          <w:rFonts w:hint="eastAsia"/>
          <w:b/>
          <w:bCs/>
          <w:sz w:val="24"/>
        </w:rPr>
        <w:lastRenderedPageBreak/>
        <w:t>表</w:t>
      </w:r>
      <w:r>
        <w:rPr>
          <w:rFonts w:hint="eastAsia"/>
          <w:b/>
          <w:bCs/>
          <w:sz w:val="24"/>
        </w:rPr>
        <w:t>3</w:t>
      </w:r>
      <w:r>
        <w:rPr>
          <w:rFonts w:hint="eastAsia"/>
          <w:b/>
          <w:bCs/>
          <w:sz w:val="24"/>
        </w:rPr>
        <w:t>：项目经费使用情况</w:t>
      </w:r>
    </w:p>
    <w:tbl>
      <w:tblPr>
        <w:tblpPr w:leftFromText="180" w:rightFromText="180" w:vertAnchor="text" w:tblpXSpec="right" w:tblpY="1"/>
        <w:tblOverlap w:val="never"/>
        <w:tblW w:w="89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16"/>
        <w:gridCol w:w="1631"/>
        <w:gridCol w:w="5141"/>
        <w:gridCol w:w="900"/>
      </w:tblGrid>
      <w:tr w:rsidR="007D0DB8" w14:paraId="32F660CC" w14:textId="77777777">
        <w:trPr>
          <w:cantSplit/>
          <w:trHeight w:val="296"/>
        </w:trPr>
        <w:tc>
          <w:tcPr>
            <w:tcW w:w="1316" w:type="dxa"/>
            <w:vMerge w:val="restart"/>
            <w:noWrap/>
            <w:vAlign w:val="center"/>
          </w:tcPr>
          <w:p w14:paraId="2A3BCB7D" w14:textId="77777777" w:rsidR="007D0DB8" w:rsidRDefault="00DA6D90">
            <w:pPr>
              <w:snapToGrid w:val="0"/>
              <w:spacing w:line="360" w:lineRule="exact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支出明细</w:t>
            </w:r>
          </w:p>
          <w:p w14:paraId="52FA4E54" w14:textId="77777777" w:rsidR="007D0DB8" w:rsidRDefault="00DA6D90">
            <w:pPr>
              <w:snapToGrid w:val="0"/>
              <w:spacing w:line="360" w:lineRule="exact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（万元）</w:t>
            </w:r>
          </w:p>
        </w:tc>
        <w:tc>
          <w:tcPr>
            <w:tcW w:w="1631" w:type="dxa"/>
            <w:noWrap/>
            <w:vAlign w:val="center"/>
          </w:tcPr>
          <w:p w14:paraId="679BD723" w14:textId="77777777" w:rsidR="007D0DB8" w:rsidRDefault="00DA6D90">
            <w:pPr>
              <w:snapToGrid w:val="0"/>
              <w:spacing w:line="360" w:lineRule="exact"/>
              <w:jc w:val="left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支出类别</w:t>
            </w:r>
          </w:p>
        </w:tc>
        <w:tc>
          <w:tcPr>
            <w:tcW w:w="5141" w:type="dxa"/>
            <w:noWrap/>
            <w:vAlign w:val="center"/>
          </w:tcPr>
          <w:p w14:paraId="609945C3" w14:textId="77777777" w:rsidR="007D0DB8" w:rsidRDefault="00DA6D90">
            <w:pPr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主要支出内容说明</w:t>
            </w:r>
          </w:p>
        </w:tc>
        <w:tc>
          <w:tcPr>
            <w:tcW w:w="900" w:type="dxa"/>
            <w:noWrap/>
            <w:vAlign w:val="center"/>
          </w:tcPr>
          <w:p w14:paraId="731620D4" w14:textId="77777777" w:rsidR="007D0DB8" w:rsidRDefault="00DA6D90">
            <w:pPr>
              <w:snapToGrid w:val="0"/>
              <w:spacing w:line="360" w:lineRule="exact"/>
              <w:jc w:val="left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 xml:space="preserve"> 小计</w:t>
            </w:r>
          </w:p>
        </w:tc>
      </w:tr>
      <w:tr w:rsidR="007D0DB8" w14:paraId="524E3E3D" w14:textId="77777777">
        <w:trPr>
          <w:cantSplit/>
          <w:trHeight w:val="204"/>
        </w:trPr>
        <w:tc>
          <w:tcPr>
            <w:tcW w:w="1316" w:type="dxa"/>
            <w:vMerge/>
            <w:noWrap/>
            <w:vAlign w:val="center"/>
          </w:tcPr>
          <w:p w14:paraId="30EC4EA6" w14:textId="77777777" w:rsidR="007D0DB8" w:rsidRDefault="007D0DB8">
            <w:pPr>
              <w:snapToGrid w:val="0"/>
              <w:spacing w:line="360" w:lineRule="exact"/>
              <w:jc w:val="left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631" w:type="dxa"/>
            <w:noWrap/>
            <w:vAlign w:val="center"/>
          </w:tcPr>
          <w:p w14:paraId="7491F64A" w14:textId="77777777" w:rsidR="007D0DB8" w:rsidRDefault="007D0DB8">
            <w:pPr>
              <w:snapToGrid w:val="0"/>
              <w:spacing w:line="360" w:lineRule="exact"/>
              <w:jc w:val="left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5141" w:type="dxa"/>
            <w:noWrap/>
            <w:vAlign w:val="center"/>
          </w:tcPr>
          <w:p w14:paraId="1EA279BC" w14:textId="77777777" w:rsidR="007D0DB8" w:rsidRDefault="007D0DB8">
            <w:pPr>
              <w:snapToGrid w:val="0"/>
              <w:spacing w:line="360" w:lineRule="exact"/>
              <w:jc w:val="left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900" w:type="dxa"/>
            <w:noWrap/>
            <w:vAlign w:val="center"/>
          </w:tcPr>
          <w:p w14:paraId="5A24D6B8" w14:textId="77777777" w:rsidR="007D0DB8" w:rsidRDefault="007D0DB8">
            <w:pPr>
              <w:snapToGrid w:val="0"/>
              <w:spacing w:line="360" w:lineRule="exact"/>
              <w:jc w:val="left"/>
              <w:rPr>
                <w:rFonts w:ascii="宋体" w:hAnsi="宋体"/>
                <w:b/>
                <w:szCs w:val="21"/>
              </w:rPr>
            </w:pPr>
          </w:p>
        </w:tc>
      </w:tr>
      <w:tr w:rsidR="007D0DB8" w14:paraId="39463399" w14:textId="77777777">
        <w:trPr>
          <w:cantSplit/>
          <w:trHeight w:val="321"/>
        </w:trPr>
        <w:tc>
          <w:tcPr>
            <w:tcW w:w="1316" w:type="dxa"/>
            <w:vMerge/>
            <w:noWrap/>
            <w:vAlign w:val="center"/>
          </w:tcPr>
          <w:p w14:paraId="1EB68B7F" w14:textId="77777777" w:rsidR="007D0DB8" w:rsidRDefault="007D0DB8">
            <w:pPr>
              <w:snapToGrid w:val="0"/>
              <w:spacing w:line="360" w:lineRule="exact"/>
              <w:jc w:val="left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631" w:type="dxa"/>
            <w:noWrap/>
            <w:vAlign w:val="center"/>
          </w:tcPr>
          <w:p w14:paraId="5C1238BD" w14:textId="77777777" w:rsidR="007D0DB8" w:rsidRDefault="007D0DB8">
            <w:pPr>
              <w:snapToGrid w:val="0"/>
              <w:spacing w:line="360" w:lineRule="exact"/>
              <w:jc w:val="left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5141" w:type="dxa"/>
            <w:noWrap/>
            <w:vAlign w:val="center"/>
          </w:tcPr>
          <w:p w14:paraId="42178DF1" w14:textId="77777777" w:rsidR="007D0DB8" w:rsidRDefault="007D0DB8">
            <w:pPr>
              <w:snapToGrid w:val="0"/>
              <w:spacing w:line="360" w:lineRule="exact"/>
              <w:jc w:val="left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900" w:type="dxa"/>
            <w:noWrap/>
            <w:vAlign w:val="center"/>
          </w:tcPr>
          <w:p w14:paraId="1CAD23E1" w14:textId="77777777" w:rsidR="007D0DB8" w:rsidRDefault="007D0DB8">
            <w:pPr>
              <w:snapToGrid w:val="0"/>
              <w:spacing w:line="360" w:lineRule="exact"/>
              <w:jc w:val="left"/>
              <w:rPr>
                <w:rFonts w:ascii="宋体" w:hAnsi="宋体"/>
                <w:b/>
                <w:szCs w:val="21"/>
              </w:rPr>
            </w:pPr>
          </w:p>
        </w:tc>
      </w:tr>
      <w:tr w:rsidR="007D0DB8" w14:paraId="3978A838" w14:textId="77777777">
        <w:trPr>
          <w:cantSplit/>
          <w:trHeight w:val="344"/>
        </w:trPr>
        <w:tc>
          <w:tcPr>
            <w:tcW w:w="1316" w:type="dxa"/>
            <w:vMerge/>
            <w:noWrap/>
            <w:vAlign w:val="center"/>
          </w:tcPr>
          <w:p w14:paraId="55364BA6" w14:textId="77777777" w:rsidR="007D0DB8" w:rsidRDefault="007D0DB8">
            <w:pPr>
              <w:snapToGrid w:val="0"/>
              <w:spacing w:line="360" w:lineRule="exact"/>
              <w:jc w:val="left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631" w:type="dxa"/>
            <w:noWrap/>
            <w:vAlign w:val="center"/>
          </w:tcPr>
          <w:p w14:paraId="1F00FBB2" w14:textId="77777777" w:rsidR="007D0DB8" w:rsidRDefault="007D0DB8">
            <w:pPr>
              <w:snapToGrid w:val="0"/>
              <w:spacing w:line="360" w:lineRule="exact"/>
              <w:jc w:val="left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5141" w:type="dxa"/>
            <w:noWrap/>
            <w:vAlign w:val="center"/>
          </w:tcPr>
          <w:p w14:paraId="03C48DB8" w14:textId="77777777" w:rsidR="007D0DB8" w:rsidRDefault="007D0DB8">
            <w:pPr>
              <w:snapToGrid w:val="0"/>
              <w:spacing w:line="360" w:lineRule="exact"/>
              <w:jc w:val="left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900" w:type="dxa"/>
            <w:noWrap/>
            <w:vAlign w:val="center"/>
          </w:tcPr>
          <w:p w14:paraId="267D8C36" w14:textId="77777777" w:rsidR="007D0DB8" w:rsidRDefault="007D0DB8">
            <w:pPr>
              <w:snapToGrid w:val="0"/>
              <w:spacing w:line="360" w:lineRule="exact"/>
              <w:jc w:val="left"/>
              <w:rPr>
                <w:rFonts w:ascii="宋体" w:hAnsi="宋体"/>
                <w:b/>
                <w:szCs w:val="21"/>
              </w:rPr>
            </w:pPr>
          </w:p>
        </w:tc>
      </w:tr>
      <w:tr w:rsidR="007D0DB8" w14:paraId="151231D3" w14:textId="77777777">
        <w:trPr>
          <w:cantSplit/>
          <w:trHeight w:val="322"/>
        </w:trPr>
        <w:tc>
          <w:tcPr>
            <w:tcW w:w="1316" w:type="dxa"/>
            <w:vMerge/>
            <w:noWrap/>
            <w:vAlign w:val="center"/>
          </w:tcPr>
          <w:p w14:paraId="64DA3373" w14:textId="77777777" w:rsidR="007D0DB8" w:rsidRDefault="007D0DB8">
            <w:pPr>
              <w:snapToGrid w:val="0"/>
              <w:spacing w:line="360" w:lineRule="exact"/>
              <w:jc w:val="left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631" w:type="dxa"/>
            <w:noWrap/>
            <w:vAlign w:val="center"/>
          </w:tcPr>
          <w:p w14:paraId="21F4AB14" w14:textId="77777777" w:rsidR="007D0DB8" w:rsidRDefault="007D0DB8">
            <w:pPr>
              <w:snapToGrid w:val="0"/>
              <w:spacing w:line="360" w:lineRule="exact"/>
              <w:jc w:val="left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5141" w:type="dxa"/>
            <w:noWrap/>
            <w:vAlign w:val="center"/>
          </w:tcPr>
          <w:p w14:paraId="4253F21C" w14:textId="77777777" w:rsidR="007D0DB8" w:rsidRDefault="007D0DB8">
            <w:pPr>
              <w:snapToGrid w:val="0"/>
              <w:spacing w:line="360" w:lineRule="exact"/>
              <w:jc w:val="left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900" w:type="dxa"/>
            <w:noWrap/>
            <w:vAlign w:val="center"/>
          </w:tcPr>
          <w:p w14:paraId="297BFFD4" w14:textId="77777777" w:rsidR="007D0DB8" w:rsidRDefault="007D0DB8">
            <w:pPr>
              <w:snapToGrid w:val="0"/>
              <w:spacing w:line="360" w:lineRule="exact"/>
              <w:jc w:val="left"/>
              <w:rPr>
                <w:rFonts w:ascii="宋体" w:hAnsi="宋体"/>
                <w:b/>
                <w:szCs w:val="21"/>
              </w:rPr>
            </w:pPr>
          </w:p>
        </w:tc>
      </w:tr>
      <w:tr w:rsidR="007D0DB8" w14:paraId="0E443CAB" w14:textId="77777777">
        <w:trPr>
          <w:cantSplit/>
          <w:trHeight w:val="352"/>
        </w:trPr>
        <w:tc>
          <w:tcPr>
            <w:tcW w:w="1316" w:type="dxa"/>
            <w:vMerge/>
            <w:noWrap/>
            <w:vAlign w:val="center"/>
          </w:tcPr>
          <w:p w14:paraId="760E1BE7" w14:textId="77777777" w:rsidR="007D0DB8" w:rsidRDefault="007D0DB8">
            <w:pPr>
              <w:snapToGrid w:val="0"/>
              <w:spacing w:line="360" w:lineRule="exact"/>
              <w:jc w:val="left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631" w:type="dxa"/>
            <w:noWrap/>
            <w:vAlign w:val="center"/>
          </w:tcPr>
          <w:p w14:paraId="16516C39" w14:textId="77777777" w:rsidR="007D0DB8" w:rsidRDefault="007D0DB8">
            <w:pPr>
              <w:snapToGrid w:val="0"/>
              <w:spacing w:line="360" w:lineRule="exact"/>
              <w:jc w:val="left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5141" w:type="dxa"/>
            <w:noWrap/>
            <w:vAlign w:val="center"/>
          </w:tcPr>
          <w:p w14:paraId="4CB1918F" w14:textId="77777777" w:rsidR="007D0DB8" w:rsidRDefault="007D0DB8">
            <w:pPr>
              <w:snapToGrid w:val="0"/>
              <w:spacing w:line="360" w:lineRule="exact"/>
              <w:jc w:val="left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900" w:type="dxa"/>
            <w:noWrap/>
            <w:vAlign w:val="center"/>
          </w:tcPr>
          <w:p w14:paraId="532A0665" w14:textId="77777777" w:rsidR="007D0DB8" w:rsidRDefault="007D0DB8">
            <w:pPr>
              <w:snapToGrid w:val="0"/>
              <w:spacing w:line="360" w:lineRule="exact"/>
              <w:jc w:val="left"/>
              <w:rPr>
                <w:rFonts w:ascii="宋体" w:hAnsi="宋体"/>
                <w:b/>
                <w:szCs w:val="21"/>
              </w:rPr>
            </w:pPr>
          </w:p>
        </w:tc>
      </w:tr>
      <w:tr w:rsidR="007D0DB8" w14:paraId="7117BE1A" w14:textId="77777777">
        <w:trPr>
          <w:cantSplit/>
          <w:trHeight w:val="343"/>
        </w:trPr>
        <w:tc>
          <w:tcPr>
            <w:tcW w:w="1316" w:type="dxa"/>
            <w:vMerge/>
            <w:noWrap/>
            <w:vAlign w:val="center"/>
          </w:tcPr>
          <w:p w14:paraId="6AD815C7" w14:textId="77777777" w:rsidR="007D0DB8" w:rsidRDefault="007D0DB8">
            <w:pPr>
              <w:snapToGrid w:val="0"/>
              <w:spacing w:line="360" w:lineRule="exact"/>
              <w:jc w:val="left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631" w:type="dxa"/>
            <w:noWrap/>
            <w:vAlign w:val="center"/>
          </w:tcPr>
          <w:p w14:paraId="7EC87331" w14:textId="77777777" w:rsidR="007D0DB8" w:rsidRDefault="007D0DB8">
            <w:pPr>
              <w:snapToGrid w:val="0"/>
              <w:spacing w:line="360" w:lineRule="exact"/>
              <w:jc w:val="left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5141" w:type="dxa"/>
            <w:noWrap/>
            <w:vAlign w:val="center"/>
          </w:tcPr>
          <w:p w14:paraId="6AF82166" w14:textId="77777777" w:rsidR="007D0DB8" w:rsidRDefault="007D0DB8">
            <w:pPr>
              <w:snapToGrid w:val="0"/>
              <w:spacing w:line="360" w:lineRule="exact"/>
              <w:jc w:val="left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900" w:type="dxa"/>
            <w:noWrap/>
            <w:vAlign w:val="center"/>
          </w:tcPr>
          <w:p w14:paraId="4C2636F9" w14:textId="77777777" w:rsidR="007D0DB8" w:rsidRDefault="007D0DB8">
            <w:pPr>
              <w:snapToGrid w:val="0"/>
              <w:spacing w:line="360" w:lineRule="exact"/>
              <w:jc w:val="left"/>
              <w:rPr>
                <w:rFonts w:ascii="宋体" w:hAnsi="宋体"/>
                <w:b/>
                <w:szCs w:val="21"/>
              </w:rPr>
            </w:pPr>
          </w:p>
        </w:tc>
      </w:tr>
      <w:tr w:rsidR="007D0DB8" w14:paraId="063EA941" w14:textId="77777777">
        <w:trPr>
          <w:cantSplit/>
          <w:trHeight w:val="557"/>
        </w:trPr>
        <w:tc>
          <w:tcPr>
            <w:tcW w:w="1316" w:type="dxa"/>
            <w:noWrap/>
            <w:vAlign w:val="center"/>
          </w:tcPr>
          <w:p w14:paraId="36E4EEDF" w14:textId="77777777" w:rsidR="007D0DB8" w:rsidRDefault="00DA6D90">
            <w:pPr>
              <w:snapToGrid w:val="0"/>
              <w:spacing w:line="360" w:lineRule="exact"/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合  计</w:t>
            </w:r>
          </w:p>
        </w:tc>
        <w:tc>
          <w:tcPr>
            <w:tcW w:w="7672" w:type="dxa"/>
            <w:gridSpan w:val="3"/>
            <w:noWrap/>
            <w:vAlign w:val="center"/>
          </w:tcPr>
          <w:p w14:paraId="07ACAB92" w14:textId="77777777" w:rsidR="007D0DB8" w:rsidRDefault="007D0DB8">
            <w:pPr>
              <w:snapToGrid w:val="0"/>
              <w:spacing w:line="360" w:lineRule="exact"/>
              <w:jc w:val="left"/>
              <w:rPr>
                <w:rFonts w:ascii="宋体" w:hAnsi="宋体"/>
                <w:b/>
                <w:szCs w:val="21"/>
              </w:rPr>
            </w:pPr>
          </w:p>
        </w:tc>
      </w:tr>
      <w:tr w:rsidR="007D0DB8" w14:paraId="7A3B4806" w14:textId="77777777" w:rsidTr="00E63BE1">
        <w:trPr>
          <w:cantSplit/>
          <w:trHeight w:val="2648"/>
        </w:trPr>
        <w:tc>
          <w:tcPr>
            <w:tcW w:w="8988" w:type="dxa"/>
            <w:gridSpan w:val="4"/>
            <w:noWrap/>
            <w:vAlign w:val="center"/>
          </w:tcPr>
          <w:p w14:paraId="2CEFD258" w14:textId="77777777" w:rsidR="007D0DB8" w:rsidRDefault="00DA6D90">
            <w:pPr>
              <w:spacing w:beforeLines="50" w:before="156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项目经费支出需要特别说明的事项：</w:t>
            </w:r>
          </w:p>
          <w:p w14:paraId="0765487F" w14:textId="77777777" w:rsidR="007D0DB8" w:rsidRDefault="007D0DB8">
            <w:pPr>
              <w:spacing w:beforeLines="50" w:before="156"/>
              <w:rPr>
                <w:b/>
                <w:bCs/>
                <w:sz w:val="24"/>
              </w:rPr>
            </w:pPr>
          </w:p>
          <w:p w14:paraId="539AF166" w14:textId="77777777" w:rsidR="007D0DB8" w:rsidRDefault="00DA6D90">
            <w:pPr>
              <w:wordWrap w:val="0"/>
              <w:spacing w:line="360" w:lineRule="exact"/>
              <w:jc w:val="right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 xml:space="preserve">            项目负责人（签名）：     </w:t>
            </w:r>
          </w:p>
          <w:p w14:paraId="7A2BB7E8" w14:textId="77777777" w:rsidR="007D0DB8" w:rsidRDefault="00DA6D90" w:rsidP="00E63BE1">
            <w:pPr>
              <w:wordWrap w:val="0"/>
              <w:spacing w:line="360" w:lineRule="exact"/>
              <w:jc w:val="right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 xml:space="preserve">年  月   日       </w:t>
            </w:r>
          </w:p>
        </w:tc>
      </w:tr>
    </w:tbl>
    <w:p w14:paraId="4F46FB0D" w14:textId="77777777" w:rsidR="007D0DB8" w:rsidRDefault="007D0DB8" w:rsidP="001343B0">
      <w:pPr>
        <w:spacing w:afterLines="50" w:after="156"/>
        <w:jc w:val="left"/>
        <w:rPr>
          <w:rFonts w:ascii="宋体" w:hAnsi="宋体"/>
          <w:b/>
          <w:bCs/>
          <w:sz w:val="24"/>
        </w:rPr>
      </w:pPr>
    </w:p>
    <w:p w14:paraId="7119F8B6" w14:textId="77777777" w:rsidR="007D0DB8" w:rsidRDefault="00DA6D90">
      <w:pPr>
        <w:spacing w:afterLines="50" w:after="156"/>
        <w:jc w:val="left"/>
        <w:rPr>
          <w:rFonts w:ascii="宋体" w:hAnsi="宋体"/>
          <w:b/>
          <w:bCs/>
          <w:sz w:val="24"/>
        </w:rPr>
      </w:pPr>
      <w:r>
        <w:rPr>
          <w:rFonts w:ascii="宋体" w:hAnsi="宋体" w:hint="eastAsia"/>
          <w:b/>
          <w:bCs/>
          <w:sz w:val="24"/>
        </w:rPr>
        <w:t>表4 声明</w:t>
      </w:r>
    </w:p>
    <w:tbl>
      <w:tblPr>
        <w:tblW w:w="893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5"/>
        <w:gridCol w:w="8406"/>
      </w:tblGrid>
      <w:tr w:rsidR="007D0DB8" w14:paraId="45E115D9" w14:textId="77777777" w:rsidTr="00E63BE1">
        <w:trPr>
          <w:cantSplit/>
          <w:trHeight w:val="5201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6759E7" w14:textId="77777777" w:rsidR="007D0DB8" w:rsidRDefault="00DA6D90">
            <w:pPr>
              <w:jc w:val="center"/>
              <w:rPr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声明及授权</w:t>
            </w:r>
          </w:p>
        </w:tc>
        <w:tc>
          <w:tcPr>
            <w:tcW w:w="8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3F0A917" w14:textId="77777777" w:rsidR="00E63BE1" w:rsidRDefault="00E63BE1">
            <w:pPr>
              <w:spacing w:before="50" w:line="380" w:lineRule="exact"/>
              <w:ind w:firstLineChars="200" w:firstLine="420"/>
              <w:rPr>
                <w:rFonts w:ascii="宋体" w:hAnsi="宋体"/>
              </w:rPr>
            </w:pPr>
          </w:p>
          <w:p w14:paraId="7293BDB4" w14:textId="77777777" w:rsidR="007D0DB8" w:rsidRDefault="00DA6D90">
            <w:pPr>
              <w:spacing w:before="50" w:line="380" w:lineRule="exact"/>
              <w:ind w:firstLineChars="200" w:firstLine="42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本项目组提交的所有成果不存在政治导向、署名及知识产权等方面的争议。</w:t>
            </w:r>
          </w:p>
          <w:p w14:paraId="28E1A764" w14:textId="77777777" w:rsidR="007D0DB8" w:rsidRDefault="00DA6D90">
            <w:pPr>
              <w:spacing w:before="50" w:line="380" w:lineRule="exact"/>
              <w:ind w:firstLineChars="200" w:firstLine="42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本项目组授权三明学院将通过鉴定的本项目教学视频、教学案例、教学设计、研究报告等全部或部分成果公开上网、宣传推广或展播出版。但声明保留作者的署名权。</w:t>
            </w:r>
          </w:p>
          <w:p w14:paraId="73DF6AB0" w14:textId="77777777" w:rsidR="007D0DB8" w:rsidRDefault="00DA6D90">
            <w:pPr>
              <w:spacing w:before="50" w:line="380" w:lineRule="exact"/>
              <w:ind w:firstLineChars="200" w:firstLine="42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在不改变原意的前提下，三明学院可根据需要进行删改，也可以请项目组配合修改。</w:t>
            </w:r>
          </w:p>
          <w:p w14:paraId="5D0CC717" w14:textId="77777777" w:rsidR="007D0DB8" w:rsidRDefault="00DA6D90" w:rsidP="001343B0">
            <w:pPr>
              <w:spacing w:beforeLines="50" w:before="156" w:line="380" w:lineRule="exact"/>
              <w:ind w:firstLine="42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特此声明。</w:t>
            </w:r>
          </w:p>
          <w:p w14:paraId="4E3E9F96" w14:textId="77777777" w:rsidR="007D0DB8" w:rsidRDefault="00DA6D90" w:rsidP="00C24AE4">
            <w:pPr>
              <w:spacing w:line="560" w:lineRule="exact"/>
              <w:ind w:firstLineChars="200" w:firstLine="42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项目负责人（签名）：</w:t>
            </w:r>
          </w:p>
          <w:p w14:paraId="537D1C5A" w14:textId="77777777" w:rsidR="00E63BE1" w:rsidRDefault="00E63BE1" w:rsidP="001343B0">
            <w:pPr>
              <w:spacing w:afterLines="50" w:after="156" w:line="380" w:lineRule="exact"/>
              <w:ind w:leftChars="2000" w:left="4200"/>
              <w:jc w:val="center"/>
              <w:rPr>
                <w:rFonts w:ascii="宋体" w:hAnsi="宋体"/>
              </w:rPr>
            </w:pPr>
          </w:p>
          <w:p w14:paraId="01B580E4" w14:textId="77777777" w:rsidR="00E63BE1" w:rsidRDefault="00E63BE1">
            <w:pPr>
              <w:spacing w:afterLines="50" w:after="156" w:line="380" w:lineRule="exact"/>
              <w:ind w:leftChars="2000" w:left="4200"/>
              <w:jc w:val="center"/>
              <w:rPr>
                <w:rFonts w:ascii="宋体" w:hAnsi="宋体"/>
              </w:rPr>
            </w:pPr>
          </w:p>
          <w:p w14:paraId="2B1E564A" w14:textId="77777777" w:rsidR="007D0DB8" w:rsidRDefault="00DA6D90">
            <w:pPr>
              <w:spacing w:afterLines="50" w:after="156" w:line="380" w:lineRule="exact"/>
              <w:ind w:leftChars="2000" w:left="4200"/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ascii="宋体" w:hAnsi="宋体" w:hint="eastAsia"/>
              </w:rPr>
              <w:t>年月日</w:t>
            </w:r>
          </w:p>
        </w:tc>
      </w:tr>
    </w:tbl>
    <w:p w14:paraId="671002D1" w14:textId="77777777" w:rsidR="007D0DB8" w:rsidRDefault="007D0DB8" w:rsidP="00E63BE1"/>
    <w:sectPr w:rsidR="007D0DB8" w:rsidSect="00E63BE1">
      <w:footerReference w:type="default" r:id="rId9"/>
      <w:pgSz w:w="11906" w:h="16838"/>
      <w:pgMar w:top="1440" w:right="1486" w:bottom="1440" w:left="16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592BF45" w14:textId="77777777" w:rsidR="00DD2810" w:rsidRDefault="00DD2810" w:rsidP="007D0DB8">
      <w:r>
        <w:separator/>
      </w:r>
    </w:p>
  </w:endnote>
  <w:endnote w:type="continuationSeparator" w:id="0">
    <w:p w14:paraId="6D2D6EFC" w14:textId="77777777" w:rsidR="00DD2810" w:rsidRDefault="00DD2810" w:rsidP="007D0D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仿宋">
    <w:altName w:val="Arial Unicode MS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楷体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85734E" w14:textId="77777777" w:rsidR="007D0DB8" w:rsidRDefault="00DD2810">
    <w:pPr>
      <w:pStyle w:val="a3"/>
    </w:pPr>
    <w:r>
      <w:pict w14:anchorId="23231C31"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0;margin-top:0;width:9.15pt;height:21.95pt;z-index:251658240;mso-wrap-style:none;mso-position-horizontal:center;mso-position-horizontal-relative:margin" o:gfxdata="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" filled="f" stroked="f">
          <v:textbox style="mso-fit-shape-to-text:t" inset="0,0,0,0">
            <w:txbxContent>
              <w:p w14:paraId="5F65F609" w14:textId="77777777" w:rsidR="007D0DB8" w:rsidRDefault="00B33A54">
                <w:pPr>
                  <w:snapToGrid w:val="0"/>
                  <w:rPr>
                    <w:sz w:val="18"/>
                  </w:rPr>
                </w:pPr>
                <w:r>
                  <w:rPr>
                    <w:rFonts w:hint="eastAsia"/>
                    <w:sz w:val="18"/>
                  </w:rPr>
                  <w:fldChar w:fldCharType="begin"/>
                </w:r>
                <w:r w:rsidR="00DA6D90">
                  <w:rPr>
                    <w:rFonts w:hint="eastAsia"/>
                    <w:sz w:val="18"/>
                  </w:rPr>
                  <w:instrText xml:space="preserve"> PAGE  \* MERGEFORMAT </w:instrText>
                </w:r>
                <w:r>
                  <w:rPr>
                    <w:rFonts w:hint="eastAsia"/>
                    <w:sz w:val="18"/>
                  </w:rPr>
                  <w:fldChar w:fldCharType="separate"/>
                </w:r>
                <w:r w:rsidR="001343B0">
                  <w:rPr>
                    <w:noProof/>
                    <w:sz w:val="18"/>
                  </w:rPr>
                  <w:t>4</w:t>
                </w:r>
                <w:r>
                  <w:rPr>
                    <w:rFonts w:hint="eastAsia"/>
                    <w:sz w:val="18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CBAA23" w14:textId="77777777" w:rsidR="007D0DB8" w:rsidRDefault="00DD2810">
    <w:pPr>
      <w:pStyle w:val="a3"/>
    </w:pPr>
    <w:r>
      <w:pict w14:anchorId="14FD57E0"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0;margin-top:0;width:9.15pt;height:21.95pt;z-index:251659264;mso-wrap-style:none;mso-position-horizontal:center;mso-position-horizontal-relative:margin" o:gfxdata="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" filled="f" stroked="f">
          <v:textbox style="mso-fit-shape-to-text:t" inset="0,0,0,0">
            <w:txbxContent>
              <w:p w14:paraId="44E774C8" w14:textId="77777777" w:rsidR="007D0DB8" w:rsidRDefault="00B33A54">
                <w:pPr>
                  <w:snapToGrid w:val="0"/>
                  <w:rPr>
                    <w:sz w:val="18"/>
                  </w:rPr>
                </w:pPr>
                <w:r>
                  <w:rPr>
                    <w:rFonts w:hint="eastAsia"/>
                    <w:sz w:val="18"/>
                  </w:rPr>
                  <w:fldChar w:fldCharType="begin"/>
                </w:r>
                <w:r w:rsidR="00DA6D90">
                  <w:rPr>
                    <w:rFonts w:hint="eastAsia"/>
                    <w:sz w:val="18"/>
                  </w:rPr>
                  <w:instrText xml:space="preserve"> PAGE  \* MERGEFORMAT </w:instrText>
                </w:r>
                <w:r>
                  <w:rPr>
                    <w:rFonts w:hint="eastAsia"/>
                    <w:sz w:val="18"/>
                  </w:rPr>
                  <w:fldChar w:fldCharType="separate"/>
                </w:r>
                <w:r w:rsidR="001343B0">
                  <w:rPr>
                    <w:noProof/>
                    <w:sz w:val="18"/>
                  </w:rPr>
                  <w:t>7</w:t>
                </w:r>
                <w:r>
                  <w:rPr>
                    <w:rFonts w:hint="eastAsia"/>
                    <w:sz w:val="18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6FB715" w14:textId="77777777" w:rsidR="007D0DB8" w:rsidRDefault="00DD2810">
    <w:pPr>
      <w:pStyle w:val="a3"/>
    </w:pPr>
    <w:r>
      <w:pict w14:anchorId="5620D835"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0;margin-top:0;width:9.15pt;height:21.95pt;z-index:251660288;mso-wrap-style:none;mso-position-horizontal:center;mso-position-horizontal-relative:margin" o:gfxdata="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" filled="f" stroked="f">
          <v:textbox style="mso-fit-shape-to-text:t" inset="0,0,0,0">
            <w:txbxContent>
              <w:p w14:paraId="595DED25" w14:textId="77777777" w:rsidR="007D0DB8" w:rsidRDefault="00B33A54">
                <w:pPr>
                  <w:snapToGrid w:val="0"/>
                  <w:rPr>
                    <w:sz w:val="18"/>
                  </w:rPr>
                </w:pPr>
                <w:r>
                  <w:rPr>
                    <w:rFonts w:hint="eastAsia"/>
                    <w:sz w:val="18"/>
                  </w:rPr>
                  <w:fldChar w:fldCharType="begin"/>
                </w:r>
                <w:r w:rsidR="00DA6D90">
                  <w:rPr>
                    <w:rFonts w:hint="eastAsia"/>
                    <w:sz w:val="18"/>
                  </w:rPr>
                  <w:instrText xml:space="preserve"> PAGE  \* MERGEFORMAT </w:instrText>
                </w:r>
                <w:r>
                  <w:rPr>
                    <w:rFonts w:hint="eastAsia"/>
                    <w:sz w:val="18"/>
                  </w:rPr>
                  <w:fldChar w:fldCharType="separate"/>
                </w:r>
                <w:r w:rsidR="001343B0">
                  <w:rPr>
                    <w:noProof/>
                    <w:sz w:val="18"/>
                  </w:rPr>
                  <w:t>8</w:t>
                </w:r>
                <w:r>
                  <w:rPr>
                    <w:rFonts w:hint="eastAsia"/>
                    <w:sz w:val="18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C5B2098" w14:textId="77777777" w:rsidR="00DD2810" w:rsidRDefault="00DD2810" w:rsidP="007D0DB8">
      <w:r>
        <w:separator/>
      </w:r>
    </w:p>
  </w:footnote>
  <w:footnote w:type="continuationSeparator" w:id="0">
    <w:p w14:paraId="361C2749" w14:textId="77777777" w:rsidR="00DD2810" w:rsidRDefault="00DD2810" w:rsidP="007D0DB8">
      <w:r>
        <w:continuationSeparator/>
      </w:r>
    </w:p>
  </w:footnote>
</w:footnote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admin">
    <w15:presenceInfo w15:providerId="None" w15:userId="admin"/>
  </w15:person>
  <w15:person w15:author="414891979@qq.com">
    <w15:presenceInfo w15:providerId="Windows Live" w15:userId="b963789ce60ed71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embedSystemFonts/>
  <w:bordersDoNotSurroundHeader/>
  <w:bordersDoNotSurroundFooter/>
  <w:trackRevision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2" fillcolor="white">
      <v:fill color="white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FEE704E"/>
    <w:rsid w:val="00027920"/>
    <w:rsid w:val="000770FA"/>
    <w:rsid w:val="00130FEB"/>
    <w:rsid w:val="001343B0"/>
    <w:rsid w:val="0018755A"/>
    <w:rsid w:val="00206C00"/>
    <w:rsid w:val="00210D10"/>
    <w:rsid w:val="00393250"/>
    <w:rsid w:val="00476F6D"/>
    <w:rsid w:val="00554478"/>
    <w:rsid w:val="005A4098"/>
    <w:rsid w:val="00644E69"/>
    <w:rsid w:val="006D1A47"/>
    <w:rsid w:val="007D0DB8"/>
    <w:rsid w:val="0083560E"/>
    <w:rsid w:val="00904686"/>
    <w:rsid w:val="00B33A54"/>
    <w:rsid w:val="00C24AE4"/>
    <w:rsid w:val="00DA6D90"/>
    <w:rsid w:val="00DC19C3"/>
    <w:rsid w:val="00DD2810"/>
    <w:rsid w:val="00E63BE1"/>
    <w:rsid w:val="0FEE704E"/>
    <w:rsid w:val="29225D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 fillcolor="white">
      <v:fill color="white"/>
    </o:shapedefaults>
    <o:shapelayout v:ext="edit">
      <o:idmap v:ext="edit" data="1"/>
    </o:shapelayout>
  </w:shapeDefaults>
  <w:decimalSymbol w:val="."/>
  <w:listSeparator w:val=","/>
  <w14:docId w14:val="2E259D38"/>
  <w15:docId w15:val="{6C2D61E0-E2BA-4A57-B7E6-E7B958735C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7D0DB8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rsid w:val="007D0DB8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link w:val="a5"/>
    <w:rsid w:val="00C24AE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rsid w:val="00C24AE4"/>
    <w:rPr>
      <w:kern w:val="2"/>
      <w:sz w:val="18"/>
      <w:szCs w:val="18"/>
    </w:rPr>
  </w:style>
  <w:style w:type="paragraph" w:styleId="a6">
    <w:name w:val="Balloon Text"/>
    <w:basedOn w:val="a"/>
    <w:link w:val="a7"/>
    <w:rsid w:val="00476F6D"/>
    <w:rPr>
      <w:sz w:val="18"/>
      <w:szCs w:val="18"/>
    </w:rPr>
  </w:style>
  <w:style w:type="character" w:customStyle="1" w:styleId="a7">
    <w:name w:val="批注框文本 字符"/>
    <w:basedOn w:val="a0"/>
    <w:link w:val="a6"/>
    <w:rsid w:val="00476F6D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11/relationships/people" Target="people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8</Pages>
  <Words>340</Words>
  <Characters>1939</Characters>
  <Application>Microsoft Office Word</Application>
  <DocSecurity>0</DocSecurity>
  <Lines>16</Lines>
  <Paragraphs>4</Paragraphs>
  <ScaleCrop>false</ScaleCrop>
  <Company/>
  <LinksUpToDate>false</LinksUpToDate>
  <CharactersWithSpaces>2275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北北</dc:creator>
  <cp:lastModifiedBy>admin</cp:lastModifiedBy>
  <cp:revision>11</cp:revision>
  <dcterms:created xsi:type="dcterms:W3CDTF">2019-05-04T14:00:00Z</dcterms:created>
  <dcterms:modified xsi:type="dcterms:W3CDTF">2020-10-30T02:12:00Z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